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421C81" w14:textId="77777777" w:rsidR="003450A7" w:rsidRPr="00CA3170" w:rsidRDefault="003450A7">
      <w:pPr>
        <w:widowControl w:val="0"/>
        <w:autoSpaceDE w:val="0"/>
        <w:autoSpaceDN w:val="0"/>
        <w:adjustRightInd w:val="0"/>
        <w:spacing w:line="300" w:lineRule="atLeast"/>
        <w:jc w:val="center"/>
        <w:rPr>
          <w:b/>
          <w:color w:val="000000"/>
          <w:sz w:val="32"/>
          <w:szCs w:val="32"/>
        </w:rPr>
      </w:pPr>
      <w:r w:rsidRPr="00CA3170">
        <w:rPr>
          <w:b/>
          <w:color w:val="000000"/>
          <w:sz w:val="32"/>
          <w:szCs w:val="32"/>
        </w:rPr>
        <w:t>S</w:t>
      </w:r>
      <w:r w:rsidR="001F5F52" w:rsidRPr="00CA3170">
        <w:rPr>
          <w:b/>
          <w:color w:val="000000"/>
          <w:sz w:val="32"/>
          <w:szCs w:val="32"/>
        </w:rPr>
        <w:t>ervisní s</w:t>
      </w:r>
      <w:r w:rsidRPr="00CA3170">
        <w:rPr>
          <w:b/>
          <w:color w:val="000000"/>
          <w:sz w:val="32"/>
          <w:szCs w:val="32"/>
        </w:rPr>
        <w:t>mlouva</w:t>
      </w:r>
    </w:p>
    <w:p w14:paraId="174C5250" w14:textId="2D256517" w:rsidR="003450A7" w:rsidRPr="00CA3170" w:rsidRDefault="003450A7">
      <w:pPr>
        <w:widowControl w:val="0"/>
        <w:autoSpaceDE w:val="0"/>
        <w:autoSpaceDN w:val="0"/>
        <w:adjustRightInd w:val="0"/>
        <w:spacing w:line="300" w:lineRule="atLeast"/>
        <w:jc w:val="center"/>
        <w:rPr>
          <w:b/>
          <w:color w:val="000000"/>
          <w:sz w:val="20"/>
          <w:szCs w:val="20"/>
        </w:rPr>
      </w:pPr>
    </w:p>
    <w:p w14:paraId="4D1D2F13" w14:textId="77777777" w:rsidR="006F5F0B" w:rsidRPr="006F5F0B" w:rsidRDefault="006F5F0B" w:rsidP="006F5F0B">
      <w:pPr>
        <w:jc w:val="both"/>
        <w:rPr>
          <w:b/>
          <w:sz w:val="22"/>
          <w:szCs w:val="22"/>
        </w:rPr>
      </w:pPr>
      <w:bookmarkStart w:id="0" w:name="_Hlk181103617"/>
      <w:r w:rsidRPr="006F5F0B">
        <w:rPr>
          <w:b/>
          <w:sz w:val="22"/>
          <w:szCs w:val="22"/>
        </w:rPr>
        <w:t>Označení smluvních stran</w:t>
      </w:r>
    </w:p>
    <w:p w14:paraId="73A3CB0F" w14:textId="77777777" w:rsidR="006F5F0B" w:rsidRPr="006F5F0B" w:rsidRDefault="006F5F0B" w:rsidP="006F5F0B">
      <w:pPr>
        <w:rPr>
          <w:sz w:val="22"/>
          <w:szCs w:val="22"/>
        </w:rPr>
      </w:pPr>
    </w:p>
    <w:p w14:paraId="6DB1F283" w14:textId="77FA0BA6" w:rsidR="006F5F0B" w:rsidRPr="006F5F0B" w:rsidRDefault="006F5F0B" w:rsidP="006F5F0B">
      <w:pPr>
        <w:ind w:left="2120" w:right="-2" w:hanging="2120"/>
        <w:jc w:val="both"/>
        <w:rPr>
          <w:b/>
          <w:sz w:val="22"/>
          <w:szCs w:val="22"/>
        </w:rPr>
      </w:pPr>
      <w:r w:rsidRPr="006F5F0B">
        <w:rPr>
          <w:b/>
          <w:sz w:val="22"/>
          <w:szCs w:val="22"/>
        </w:rPr>
        <w:t>Objednatel</w:t>
      </w:r>
      <w:r w:rsidRPr="006F5F0B">
        <w:rPr>
          <w:b/>
          <w:sz w:val="22"/>
          <w:szCs w:val="22"/>
        </w:rPr>
        <w:tab/>
        <w:t xml:space="preserve">Oblastní nemocnice Náchod a.s.  (ONN) a její odštěpný závod Nemocnice Rychnov nad Kněžnou </w:t>
      </w:r>
      <w:proofErr w:type="spellStart"/>
      <w:r w:rsidRPr="006F5F0B">
        <w:rPr>
          <w:b/>
          <w:sz w:val="22"/>
          <w:szCs w:val="22"/>
        </w:rPr>
        <w:t>o.z</w:t>
      </w:r>
      <w:proofErr w:type="spellEnd"/>
      <w:r w:rsidRPr="006F5F0B">
        <w:rPr>
          <w:b/>
          <w:sz w:val="22"/>
          <w:szCs w:val="22"/>
        </w:rPr>
        <w:t>. (NRK)</w:t>
      </w:r>
    </w:p>
    <w:p w14:paraId="5EB1735D" w14:textId="77777777" w:rsidR="006F5F0B" w:rsidRPr="006F5F0B" w:rsidRDefault="006F5F0B" w:rsidP="006F5F0B">
      <w:pPr>
        <w:ind w:right="-2"/>
        <w:jc w:val="both"/>
        <w:rPr>
          <w:sz w:val="22"/>
          <w:szCs w:val="22"/>
        </w:rPr>
      </w:pPr>
      <w:r w:rsidRPr="006F5F0B">
        <w:rPr>
          <w:sz w:val="22"/>
          <w:szCs w:val="22"/>
        </w:rPr>
        <w:t>Sídlo ONN:</w:t>
      </w:r>
      <w:r w:rsidRPr="006F5F0B">
        <w:rPr>
          <w:sz w:val="22"/>
          <w:szCs w:val="22"/>
        </w:rPr>
        <w:tab/>
      </w:r>
      <w:r w:rsidRPr="006F5F0B">
        <w:rPr>
          <w:sz w:val="22"/>
          <w:szCs w:val="22"/>
        </w:rPr>
        <w:tab/>
        <w:t>Purkyňova 446, 547 01 Náchod</w:t>
      </w:r>
    </w:p>
    <w:p w14:paraId="58A3A6A7" w14:textId="77777777" w:rsidR="006F5F0B" w:rsidRPr="006F5F0B" w:rsidRDefault="006F5F0B" w:rsidP="006F5F0B">
      <w:pPr>
        <w:ind w:right="-2"/>
        <w:jc w:val="both"/>
        <w:rPr>
          <w:sz w:val="22"/>
          <w:szCs w:val="22"/>
        </w:rPr>
      </w:pPr>
      <w:r w:rsidRPr="006F5F0B">
        <w:rPr>
          <w:sz w:val="22"/>
          <w:szCs w:val="22"/>
        </w:rPr>
        <w:t>Sídlo NRK:</w:t>
      </w:r>
      <w:r w:rsidRPr="006F5F0B">
        <w:rPr>
          <w:sz w:val="22"/>
          <w:szCs w:val="22"/>
        </w:rPr>
        <w:tab/>
      </w:r>
      <w:r w:rsidRPr="006F5F0B">
        <w:rPr>
          <w:sz w:val="22"/>
          <w:szCs w:val="22"/>
        </w:rPr>
        <w:tab/>
        <w:t>Jiráskova 506, 516 01 Rychnov nad Kněžnou</w:t>
      </w:r>
    </w:p>
    <w:p w14:paraId="193D35C7" w14:textId="77777777" w:rsidR="006F5F0B" w:rsidRPr="006F5F0B" w:rsidRDefault="006F5F0B" w:rsidP="006F5F0B">
      <w:pPr>
        <w:ind w:right="-2"/>
        <w:jc w:val="both"/>
        <w:rPr>
          <w:sz w:val="22"/>
          <w:szCs w:val="22"/>
        </w:rPr>
      </w:pPr>
      <w:r w:rsidRPr="006F5F0B">
        <w:rPr>
          <w:sz w:val="22"/>
          <w:szCs w:val="22"/>
        </w:rPr>
        <w:t>IČ:</w:t>
      </w:r>
      <w:r w:rsidRPr="006F5F0B">
        <w:rPr>
          <w:sz w:val="22"/>
          <w:szCs w:val="22"/>
        </w:rPr>
        <w:tab/>
      </w:r>
      <w:r w:rsidRPr="006F5F0B">
        <w:rPr>
          <w:sz w:val="22"/>
          <w:szCs w:val="22"/>
        </w:rPr>
        <w:tab/>
      </w:r>
      <w:r w:rsidRPr="006F5F0B">
        <w:rPr>
          <w:sz w:val="22"/>
          <w:szCs w:val="22"/>
        </w:rPr>
        <w:tab/>
        <w:t>26000202</w:t>
      </w:r>
    </w:p>
    <w:p w14:paraId="5C44D65A" w14:textId="77777777" w:rsidR="006F5F0B" w:rsidRPr="006F5F0B" w:rsidRDefault="006F5F0B" w:rsidP="006F5F0B">
      <w:pPr>
        <w:ind w:right="-2"/>
        <w:jc w:val="both"/>
        <w:rPr>
          <w:sz w:val="22"/>
          <w:szCs w:val="22"/>
        </w:rPr>
      </w:pPr>
      <w:r w:rsidRPr="006F5F0B">
        <w:rPr>
          <w:sz w:val="22"/>
          <w:szCs w:val="22"/>
        </w:rPr>
        <w:t>DIČ pro účely DPH:</w:t>
      </w:r>
      <w:r w:rsidRPr="006F5F0B">
        <w:rPr>
          <w:sz w:val="22"/>
          <w:szCs w:val="22"/>
        </w:rPr>
        <w:tab/>
        <w:t>699004900</w:t>
      </w:r>
    </w:p>
    <w:p w14:paraId="57E02A56" w14:textId="77777777" w:rsidR="006F5F0B" w:rsidRPr="006F5F0B" w:rsidRDefault="006F5F0B" w:rsidP="006F5F0B">
      <w:pPr>
        <w:ind w:left="2120" w:right="-2" w:hanging="2120"/>
        <w:jc w:val="both"/>
        <w:rPr>
          <w:sz w:val="22"/>
          <w:szCs w:val="22"/>
        </w:rPr>
      </w:pPr>
      <w:r w:rsidRPr="006F5F0B">
        <w:rPr>
          <w:sz w:val="22"/>
          <w:szCs w:val="22"/>
        </w:rPr>
        <w:t>Zastoupení:</w:t>
      </w:r>
      <w:r w:rsidRPr="006F5F0B">
        <w:rPr>
          <w:sz w:val="18"/>
          <w:szCs w:val="18"/>
        </w:rPr>
        <w:tab/>
      </w:r>
      <w:r w:rsidRPr="006F5F0B">
        <w:rPr>
          <w:sz w:val="18"/>
          <w:szCs w:val="18"/>
        </w:rPr>
        <w:tab/>
      </w:r>
      <w:bookmarkStart w:id="1" w:name="_Hlk178789537"/>
      <w:r w:rsidRPr="006F5F0B">
        <w:rPr>
          <w:sz w:val="22"/>
          <w:szCs w:val="22"/>
        </w:rPr>
        <w:t>RNDr. Bc. Jan Mach, předseda správní rady</w:t>
      </w:r>
      <w:bookmarkEnd w:id="1"/>
      <w:r w:rsidRPr="006F5F0B">
        <w:rPr>
          <w:sz w:val="22"/>
          <w:szCs w:val="22"/>
        </w:rPr>
        <w:t xml:space="preserve"> ONN a Ing. Luboš Mottl, vedoucí odštěpného závodu NRK</w:t>
      </w:r>
    </w:p>
    <w:p w14:paraId="4DC517CF" w14:textId="77777777" w:rsidR="006F5F0B" w:rsidRPr="006F5F0B" w:rsidRDefault="006F5F0B" w:rsidP="006F5F0B">
      <w:pPr>
        <w:ind w:left="2120" w:right="-2" w:hanging="2120"/>
        <w:jc w:val="both"/>
        <w:rPr>
          <w:i/>
          <w:iCs/>
          <w:sz w:val="22"/>
          <w:szCs w:val="22"/>
        </w:rPr>
      </w:pPr>
      <w:r w:rsidRPr="006F5F0B">
        <w:rPr>
          <w:sz w:val="22"/>
          <w:szCs w:val="22"/>
        </w:rPr>
        <w:t xml:space="preserve">Bankovní spojení pro ONN : </w:t>
      </w:r>
      <w:r w:rsidRPr="006F5F0B">
        <w:rPr>
          <w:sz w:val="22"/>
          <w:szCs w:val="22"/>
        </w:rPr>
        <w:tab/>
      </w:r>
      <w:r w:rsidRPr="006F5F0B">
        <w:rPr>
          <w:i/>
          <w:iCs/>
          <w:sz w:val="22"/>
          <w:szCs w:val="22"/>
        </w:rPr>
        <w:t>[bude</w:t>
      </w:r>
      <w:r w:rsidRPr="006F5F0B">
        <w:rPr>
          <w:sz w:val="22"/>
          <w:szCs w:val="22"/>
        </w:rPr>
        <w:t xml:space="preserve"> </w:t>
      </w:r>
      <w:r w:rsidRPr="006F5F0B">
        <w:rPr>
          <w:i/>
          <w:iCs/>
          <w:sz w:val="22"/>
          <w:szCs w:val="22"/>
        </w:rPr>
        <w:t>doplněno Objednatelem při podpisu smlouvy]</w:t>
      </w:r>
    </w:p>
    <w:p w14:paraId="1D2F2FA0" w14:textId="77777777" w:rsidR="006F5F0B" w:rsidRPr="006F5F0B" w:rsidRDefault="006F5F0B" w:rsidP="006F5F0B">
      <w:pPr>
        <w:ind w:left="2120" w:right="-2" w:hanging="2120"/>
        <w:jc w:val="both"/>
        <w:rPr>
          <w:i/>
          <w:iCs/>
          <w:sz w:val="22"/>
          <w:szCs w:val="22"/>
        </w:rPr>
      </w:pPr>
      <w:r w:rsidRPr="006F5F0B">
        <w:rPr>
          <w:sz w:val="22"/>
          <w:szCs w:val="22"/>
        </w:rPr>
        <w:t xml:space="preserve">Bankovní spojení pro NRK : </w:t>
      </w:r>
      <w:r w:rsidRPr="006F5F0B">
        <w:rPr>
          <w:sz w:val="22"/>
          <w:szCs w:val="22"/>
        </w:rPr>
        <w:tab/>
      </w:r>
      <w:r w:rsidRPr="006F5F0B">
        <w:rPr>
          <w:i/>
          <w:iCs/>
          <w:sz w:val="22"/>
          <w:szCs w:val="22"/>
        </w:rPr>
        <w:t>[bude</w:t>
      </w:r>
      <w:r w:rsidRPr="006F5F0B">
        <w:rPr>
          <w:sz w:val="22"/>
          <w:szCs w:val="22"/>
        </w:rPr>
        <w:t xml:space="preserve"> </w:t>
      </w:r>
      <w:r w:rsidRPr="006F5F0B">
        <w:rPr>
          <w:i/>
          <w:iCs/>
          <w:sz w:val="22"/>
          <w:szCs w:val="22"/>
        </w:rPr>
        <w:t>doplněno Objednatelem při podpisu smlouvy]</w:t>
      </w:r>
    </w:p>
    <w:p w14:paraId="3642D548" w14:textId="77777777" w:rsidR="006F5F0B" w:rsidRPr="006F5F0B" w:rsidRDefault="006F5F0B" w:rsidP="006F5F0B">
      <w:pPr>
        <w:ind w:left="2120" w:right="-2" w:hanging="2120"/>
        <w:jc w:val="both"/>
        <w:rPr>
          <w:rFonts w:ascii="Segoe UI" w:eastAsia="Segoe UI" w:hAnsi="Segoe UI" w:cs="Segoe UI"/>
          <w:sz w:val="14"/>
          <w:szCs w:val="14"/>
        </w:rPr>
      </w:pPr>
      <w:r w:rsidRPr="006F5F0B">
        <w:rPr>
          <w:sz w:val="22"/>
          <w:szCs w:val="22"/>
        </w:rPr>
        <w:t>Kontaktní osoba ve věcech smluvních:</w:t>
      </w:r>
      <w:r w:rsidRPr="006F5F0B">
        <w:rPr>
          <w:rFonts w:eastAsiaTheme="minorEastAsia"/>
          <w:sz w:val="22"/>
          <w:szCs w:val="22"/>
        </w:rPr>
        <w:t xml:space="preserve"> </w:t>
      </w:r>
      <w:r w:rsidRPr="006F5F0B">
        <w:rPr>
          <w:sz w:val="18"/>
          <w:szCs w:val="18"/>
        </w:rPr>
        <w:tab/>
      </w:r>
      <w:r w:rsidRPr="006F5F0B">
        <w:rPr>
          <w:sz w:val="22"/>
          <w:szCs w:val="22"/>
        </w:rPr>
        <w:t xml:space="preserve">RNDr. Bc. Jan Mach [tel.: </w:t>
      </w:r>
      <w:r w:rsidRPr="006F5F0B">
        <w:rPr>
          <w:i/>
          <w:iCs/>
          <w:sz w:val="22"/>
          <w:szCs w:val="22"/>
        </w:rPr>
        <w:t>bude doplněno</w:t>
      </w:r>
      <w:r w:rsidRPr="006F5F0B">
        <w:rPr>
          <w:sz w:val="22"/>
          <w:szCs w:val="22"/>
        </w:rPr>
        <w:t xml:space="preserve"> a e-mail: </w:t>
      </w:r>
      <w:r w:rsidRPr="006F5F0B">
        <w:rPr>
          <w:i/>
          <w:iCs/>
          <w:sz w:val="22"/>
          <w:szCs w:val="22"/>
        </w:rPr>
        <w:t>bude doplněno</w:t>
      </w:r>
      <w:r w:rsidRPr="006F5F0B">
        <w:rPr>
          <w:sz w:val="22"/>
          <w:szCs w:val="22"/>
        </w:rPr>
        <w:t>]</w:t>
      </w:r>
    </w:p>
    <w:p w14:paraId="3CFD01EC" w14:textId="77777777" w:rsidR="006F5F0B" w:rsidRPr="006F5F0B" w:rsidRDefault="006F5F0B" w:rsidP="006F5F0B">
      <w:pPr>
        <w:ind w:left="2120" w:right="-2" w:hanging="2120"/>
        <w:jc w:val="both"/>
        <w:rPr>
          <w:sz w:val="22"/>
          <w:szCs w:val="22"/>
        </w:rPr>
      </w:pPr>
      <w:r w:rsidRPr="006F5F0B">
        <w:rPr>
          <w:sz w:val="22"/>
          <w:szCs w:val="22"/>
        </w:rPr>
        <w:t xml:space="preserve">Kontaktní osoba ve věcech technických: Ing. Bohuslav Hrabčuk [tel.: </w:t>
      </w:r>
      <w:r w:rsidRPr="006F5F0B">
        <w:rPr>
          <w:i/>
          <w:iCs/>
          <w:sz w:val="22"/>
          <w:szCs w:val="22"/>
        </w:rPr>
        <w:t>bude doplněno</w:t>
      </w:r>
      <w:r w:rsidRPr="006F5F0B">
        <w:rPr>
          <w:sz w:val="22"/>
          <w:szCs w:val="22"/>
        </w:rPr>
        <w:t xml:space="preserve"> a e-mail: </w:t>
      </w:r>
      <w:r w:rsidRPr="006F5F0B">
        <w:rPr>
          <w:i/>
          <w:iCs/>
          <w:sz w:val="22"/>
          <w:szCs w:val="22"/>
        </w:rPr>
        <w:t>bude doplněno</w:t>
      </w:r>
      <w:r w:rsidRPr="006F5F0B">
        <w:rPr>
          <w:sz w:val="22"/>
          <w:szCs w:val="22"/>
        </w:rPr>
        <w:t>]</w:t>
      </w:r>
    </w:p>
    <w:p w14:paraId="513FA19C" w14:textId="77777777" w:rsidR="006F5F0B" w:rsidRPr="006F5F0B" w:rsidRDefault="006F5F0B" w:rsidP="006F5F0B">
      <w:pPr>
        <w:ind w:right="-2"/>
        <w:jc w:val="both"/>
        <w:rPr>
          <w:sz w:val="22"/>
          <w:szCs w:val="22"/>
          <w:u w:val="single"/>
        </w:rPr>
      </w:pPr>
      <w:r w:rsidRPr="006F5F0B">
        <w:rPr>
          <w:sz w:val="22"/>
          <w:szCs w:val="22"/>
          <w:u w:val="single"/>
        </w:rPr>
        <w:t>na straně první (dále jen jako „objednatel“)</w:t>
      </w:r>
    </w:p>
    <w:p w14:paraId="1127C693" w14:textId="77777777" w:rsidR="006F5F0B" w:rsidRPr="006F5F0B" w:rsidRDefault="006F5F0B" w:rsidP="006F5F0B">
      <w:pPr>
        <w:rPr>
          <w:sz w:val="20"/>
          <w:szCs w:val="20"/>
        </w:rPr>
      </w:pPr>
    </w:p>
    <w:p w14:paraId="3DF9B445" w14:textId="77777777" w:rsidR="006F5F0B" w:rsidRPr="006F5F0B" w:rsidRDefault="006F5F0B" w:rsidP="006F5F0B">
      <w:pPr>
        <w:rPr>
          <w:sz w:val="20"/>
          <w:szCs w:val="20"/>
        </w:rPr>
      </w:pPr>
      <w:r w:rsidRPr="006F5F0B">
        <w:rPr>
          <w:sz w:val="20"/>
          <w:szCs w:val="20"/>
        </w:rPr>
        <w:t>a</w:t>
      </w:r>
    </w:p>
    <w:p w14:paraId="2F857DC1" w14:textId="77777777" w:rsidR="006F5F0B" w:rsidRPr="006F5F0B" w:rsidRDefault="006F5F0B" w:rsidP="006F5F0B">
      <w:pPr>
        <w:rPr>
          <w:sz w:val="20"/>
          <w:szCs w:val="20"/>
        </w:rPr>
      </w:pPr>
    </w:p>
    <w:p w14:paraId="2F3621EB" w14:textId="77777777" w:rsidR="006F5F0B" w:rsidRPr="006F5F0B" w:rsidRDefault="006F5F0B" w:rsidP="006F5F0B">
      <w:pPr>
        <w:rPr>
          <w:sz w:val="22"/>
          <w:szCs w:val="22"/>
        </w:rPr>
      </w:pPr>
      <w:r w:rsidRPr="006F5F0B">
        <w:rPr>
          <w:b/>
          <w:sz w:val="22"/>
          <w:szCs w:val="22"/>
        </w:rPr>
        <w:t xml:space="preserve">Poskytovatel </w:t>
      </w:r>
      <w:r w:rsidRPr="006F5F0B">
        <w:rPr>
          <w:b/>
          <w:sz w:val="22"/>
          <w:szCs w:val="22"/>
        </w:rPr>
        <w:tab/>
      </w:r>
      <w:r w:rsidRPr="006F5F0B">
        <w:rPr>
          <w:b/>
          <w:sz w:val="22"/>
          <w:szCs w:val="22"/>
        </w:rPr>
        <w:tab/>
      </w:r>
      <w:bookmarkStart w:id="2" w:name="_Hlk181098356"/>
      <w:r w:rsidRPr="006F5F0B">
        <w:rPr>
          <w:sz w:val="22"/>
          <w:szCs w:val="22"/>
        </w:rPr>
        <w:t>[</w:t>
      </w:r>
      <w:r w:rsidRPr="006F5F0B">
        <w:rPr>
          <w:sz w:val="22"/>
          <w:szCs w:val="22"/>
          <w:highlight w:val="yellow"/>
        </w:rPr>
        <w:t>DOPLNIT</w:t>
      </w:r>
      <w:r w:rsidRPr="006F5F0B">
        <w:rPr>
          <w:sz w:val="22"/>
          <w:szCs w:val="22"/>
        </w:rPr>
        <w:t>]</w:t>
      </w:r>
      <w:bookmarkEnd w:id="2"/>
    </w:p>
    <w:p w14:paraId="4ABFEED1" w14:textId="77777777" w:rsidR="006F5F0B" w:rsidRPr="006F5F0B" w:rsidRDefault="006F5F0B" w:rsidP="006F5F0B">
      <w:pPr>
        <w:rPr>
          <w:sz w:val="22"/>
          <w:szCs w:val="22"/>
        </w:rPr>
      </w:pPr>
      <w:r w:rsidRPr="006F5F0B">
        <w:rPr>
          <w:sz w:val="22"/>
          <w:szCs w:val="22"/>
        </w:rPr>
        <w:t>Sídlo:</w:t>
      </w:r>
      <w:r w:rsidRPr="006F5F0B">
        <w:rPr>
          <w:sz w:val="22"/>
          <w:szCs w:val="22"/>
        </w:rPr>
        <w:tab/>
      </w:r>
      <w:r w:rsidRPr="006F5F0B">
        <w:rPr>
          <w:sz w:val="22"/>
          <w:szCs w:val="22"/>
        </w:rPr>
        <w:tab/>
      </w:r>
      <w:r w:rsidRPr="006F5F0B">
        <w:rPr>
          <w:sz w:val="22"/>
          <w:szCs w:val="22"/>
        </w:rPr>
        <w:tab/>
        <w:t>[</w:t>
      </w:r>
      <w:r w:rsidRPr="006F5F0B">
        <w:rPr>
          <w:sz w:val="22"/>
          <w:szCs w:val="22"/>
          <w:highlight w:val="yellow"/>
        </w:rPr>
        <w:t>DOPLNIT</w:t>
      </w:r>
      <w:r w:rsidRPr="006F5F0B">
        <w:rPr>
          <w:sz w:val="22"/>
          <w:szCs w:val="22"/>
        </w:rPr>
        <w:t>]</w:t>
      </w:r>
    </w:p>
    <w:p w14:paraId="4039957A" w14:textId="77777777" w:rsidR="006F5F0B" w:rsidRPr="006F5F0B" w:rsidRDefault="006F5F0B" w:rsidP="006F5F0B">
      <w:pPr>
        <w:rPr>
          <w:sz w:val="22"/>
          <w:szCs w:val="22"/>
        </w:rPr>
      </w:pPr>
      <w:r w:rsidRPr="006F5F0B">
        <w:rPr>
          <w:sz w:val="22"/>
          <w:szCs w:val="22"/>
        </w:rPr>
        <w:t>IČ:</w:t>
      </w:r>
      <w:r w:rsidRPr="006F5F0B">
        <w:rPr>
          <w:sz w:val="22"/>
          <w:szCs w:val="22"/>
        </w:rPr>
        <w:tab/>
      </w:r>
      <w:r w:rsidRPr="006F5F0B">
        <w:rPr>
          <w:sz w:val="22"/>
          <w:szCs w:val="22"/>
        </w:rPr>
        <w:tab/>
      </w:r>
      <w:r w:rsidRPr="006F5F0B">
        <w:rPr>
          <w:sz w:val="22"/>
          <w:szCs w:val="22"/>
        </w:rPr>
        <w:tab/>
        <w:t>[</w:t>
      </w:r>
      <w:r w:rsidRPr="006F5F0B">
        <w:rPr>
          <w:sz w:val="22"/>
          <w:szCs w:val="22"/>
          <w:highlight w:val="yellow"/>
        </w:rPr>
        <w:t>DOPLNIT</w:t>
      </w:r>
      <w:r w:rsidRPr="006F5F0B">
        <w:rPr>
          <w:sz w:val="22"/>
          <w:szCs w:val="22"/>
        </w:rPr>
        <w:t xml:space="preserve">]  </w:t>
      </w:r>
      <w:r w:rsidRPr="006F5F0B">
        <w:rPr>
          <w:sz w:val="22"/>
          <w:szCs w:val="22"/>
        </w:rPr>
        <w:tab/>
        <w:t>DIČ: [</w:t>
      </w:r>
      <w:r w:rsidRPr="006F5F0B">
        <w:rPr>
          <w:sz w:val="22"/>
          <w:szCs w:val="22"/>
          <w:highlight w:val="yellow"/>
        </w:rPr>
        <w:t>DOPLNIT</w:t>
      </w:r>
      <w:r w:rsidRPr="006F5F0B">
        <w:rPr>
          <w:sz w:val="22"/>
          <w:szCs w:val="22"/>
        </w:rPr>
        <w:t>]</w:t>
      </w:r>
    </w:p>
    <w:p w14:paraId="7C284315" w14:textId="77777777" w:rsidR="006F5F0B" w:rsidRPr="006F5F0B" w:rsidRDefault="006F5F0B" w:rsidP="006F5F0B">
      <w:pPr>
        <w:rPr>
          <w:sz w:val="22"/>
          <w:szCs w:val="22"/>
        </w:rPr>
      </w:pPr>
      <w:r w:rsidRPr="006F5F0B">
        <w:rPr>
          <w:sz w:val="22"/>
          <w:szCs w:val="22"/>
        </w:rPr>
        <w:t>Zastoupení:</w:t>
      </w:r>
      <w:r w:rsidRPr="006F5F0B">
        <w:rPr>
          <w:sz w:val="22"/>
          <w:szCs w:val="22"/>
        </w:rPr>
        <w:tab/>
      </w:r>
      <w:r w:rsidRPr="006F5F0B">
        <w:rPr>
          <w:sz w:val="22"/>
          <w:szCs w:val="22"/>
        </w:rPr>
        <w:tab/>
        <w:t>[</w:t>
      </w:r>
      <w:r w:rsidRPr="006F5F0B">
        <w:rPr>
          <w:sz w:val="22"/>
          <w:szCs w:val="22"/>
          <w:highlight w:val="yellow"/>
        </w:rPr>
        <w:t>DOPLNIT</w:t>
      </w:r>
      <w:r w:rsidRPr="006F5F0B">
        <w:rPr>
          <w:sz w:val="22"/>
          <w:szCs w:val="22"/>
        </w:rPr>
        <w:t>]</w:t>
      </w:r>
    </w:p>
    <w:p w14:paraId="2FA26DB2" w14:textId="77777777" w:rsidR="006F5F0B" w:rsidRPr="006F5F0B" w:rsidRDefault="006F5F0B" w:rsidP="006F5F0B">
      <w:pPr>
        <w:rPr>
          <w:sz w:val="22"/>
          <w:szCs w:val="22"/>
        </w:rPr>
      </w:pPr>
      <w:r w:rsidRPr="006F5F0B">
        <w:rPr>
          <w:sz w:val="22"/>
          <w:szCs w:val="22"/>
        </w:rPr>
        <w:t xml:space="preserve">Bankovní spojení: </w:t>
      </w:r>
      <w:r w:rsidRPr="006F5F0B">
        <w:rPr>
          <w:sz w:val="22"/>
          <w:szCs w:val="22"/>
        </w:rPr>
        <w:tab/>
        <w:t>[</w:t>
      </w:r>
      <w:r w:rsidRPr="006F5F0B">
        <w:rPr>
          <w:sz w:val="22"/>
          <w:szCs w:val="22"/>
          <w:highlight w:val="yellow"/>
        </w:rPr>
        <w:t>DOPLNIT</w:t>
      </w:r>
      <w:r w:rsidRPr="006F5F0B">
        <w:rPr>
          <w:sz w:val="22"/>
          <w:szCs w:val="22"/>
        </w:rPr>
        <w:t>]</w:t>
      </w:r>
      <w:r w:rsidRPr="006F5F0B">
        <w:rPr>
          <w:sz w:val="22"/>
          <w:szCs w:val="22"/>
        </w:rPr>
        <w:tab/>
        <w:t>číslo účtu: [</w:t>
      </w:r>
      <w:r w:rsidRPr="006F5F0B">
        <w:rPr>
          <w:sz w:val="22"/>
          <w:szCs w:val="22"/>
          <w:highlight w:val="yellow"/>
        </w:rPr>
        <w:t>DOPLNIT</w:t>
      </w:r>
      <w:r w:rsidRPr="006F5F0B">
        <w:rPr>
          <w:sz w:val="22"/>
          <w:szCs w:val="22"/>
        </w:rPr>
        <w:t>]</w:t>
      </w:r>
    </w:p>
    <w:p w14:paraId="05572341" w14:textId="77777777" w:rsidR="006F5F0B" w:rsidRPr="006F5F0B" w:rsidRDefault="006F5F0B" w:rsidP="006F5F0B">
      <w:pPr>
        <w:rPr>
          <w:sz w:val="22"/>
          <w:szCs w:val="22"/>
        </w:rPr>
      </w:pPr>
    </w:p>
    <w:p w14:paraId="7AF02311" w14:textId="77777777" w:rsidR="006F5F0B" w:rsidRPr="006F5F0B" w:rsidRDefault="006F5F0B" w:rsidP="006F5F0B">
      <w:pPr>
        <w:rPr>
          <w:sz w:val="22"/>
          <w:szCs w:val="22"/>
        </w:rPr>
      </w:pPr>
      <w:r w:rsidRPr="006F5F0B">
        <w:rPr>
          <w:sz w:val="22"/>
          <w:szCs w:val="22"/>
        </w:rPr>
        <w:t xml:space="preserve">Kontaktní osoba ve věcech smluvních: </w:t>
      </w:r>
      <w:r w:rsidRPr="006F5F0B">
        <w:rPr>
          <w:sz w:val="22"/>
          <w:szCs w:val="22"/>
        </w:rPr>
        <w:tab/>
        <w:t>[</w:t>
      </w:r>
      <w:r w:rsidRPr="006F5F0B">
        <w:rPr>
          <w:sz w:val="22"/>
          <w:szCs w:val="22"/>
          <w:highlight w:val="yellow"/>
        </w:rPr>
        <w:t>DOPLNIT</w:t>
      </w:r>
      <w:r w:rsidRPr="006F5F0B">
        <w:rPr>
          <w:sz w:val="22"/>
          <w:szCs w:val="22"/>
        </w:rPr>
        <w:t xml:space="preserve"> vč. tel. a e-mailu]</w:t>
      </w:r>
    </w:p>
    <w:p w14:paraId="697E34B1" w14:textId="77777777" w:rsidR="006F5F0B" w:rsidRPr="006F5F0B" w:rsidRDefault="006F5F0B" w:rsidP="006F5F0B">
      <w:pPr>
        <w:rPr>
          <w:sz w:val="22"/>
          <w:szCs w:val="22"/>
        </w:rPr>
      </w:pPr>
      <w:r w:rsidRPr="006F5F0B">
        <w:rPr>
          <w:sz w:val="22"/>
          <w:szCs w:val="22"/>
        </w:rPr>
        <w:t xml:space="preserve">Kontaktní osoba ve věcech technických: </w:t>
      </w:r>
      <w:r w:rsidRPr="006F5F0B">
        <w:rPr>
          <w:sz w:val="22"/>
          <w:szCs w:val="22"/>
        </w:rPr>
        <w:tab/>
        <w:t>[</w:t>
      </w:r>
      <w:r w:rsidRPr="006F5F0B">
        <w:rPr>
          <w:sz w:val="22"/>
          <w:szCs w:val="22"/>
          <w:highlight w:val="yellow"/>
        </w:rPr>
        <w:t>DOPLNIT</w:t>
      </w:r>
      <w:r w:rsidRPr="006F5F0B">
        <w:rPr>
          <w:sz w:val="22"/>
          <w:szCs w:val="22"/>
        </w:rPr>
        <w:t xml:space="preserve"> vč. tel. a e-mailu]</w:t>
      </w:r>
    </w:p>
    <w:p w14:paraId="29B84B56" w14:textId="77777777" w:rsidR="006F5F0B" w:rsidRPr="006F5F0B" w:rsidRDefault="006F5F0B" w:rsidP="006F5F0B">
      <w:pPr>
        <w:rPr>
          <w:sz w:val="22"/>
          <w:szCs w:val="22"/>
          <w:u w:val="single"/>
        </w:rPr>
      </w:pPr>
      <w:r w:rsidRPr="006F5F0B">
        <w:rPr>
          <w:sz w:val="22"/>
          <w:szCs w:val="22"/>
          <w:u w:val="single"/>
        </w:rPr>
        <w:t>na straně druhé (dále jen jako „poskytovatel“)</w:t>
      </w:r>
    </w:p>
    <w:bookmarkEnd w:id="0"/>
    <w:p w14:paraId="214122D0" w14:textId="77777777" w:rsidR="003450A7" w:rsidRPr="00CA3170" w:rsidRDefault="003450A7">
      <w:pPr>
        <w:widowControl w:val="0"/>
        <w:autoSpaceDE w:val="0"/>
        <w:autoSpaceDN w:val="0"/>
        <w:adjustRightInd w:val="0"/>
        <w:spacing w:line="220" w:lineRule="atLeast"/>
        <w:jc w:val="both"/>
        <w:rPr>
          <w:sz w:val="20"/>
          <w:szCs w:val="20"/>
        </w:rPr>
      </w:pPr>
    </w:p>
    <w:p w14:paraId="5AE145A0" w14:textId="404633E9" w:rsidR="007E346F" w:rsidRPr="00151815" w:rsidRDefault="002D6E54" w:rsidP="00CA3170">
      <w:pPr>
        <w:jc w:val="both"/>
        <w:rPr>
          <w:sz w:val="20"/>
          <w:szCs w:val="20"/>
        </w:rPr>
      </w:pPr>
      <w:r w:rsidRPr="00151815">
        <w:rPr>
          <w:sz w:val="20"/>
        </w:rPr>
        <w:t>uzavírají níže uvedeného dne, měsíce a roku v souladu s ustanovením § 2586 a násl. zákona č. 89/2012 Sb.,</w:t>
      </w:r>
      <w:r w:rsidR="00CA3170">
        <w:rPr>
          <w:sz w:val="20"/>
        </w:rPr>
        <w:t xml:space="preserve"> </w:t>
      </w:r>
      <w:r w:rsidRPr="00CA3170">
        <w:rPr>
          <w:sz w:val="20"/>
        </w:rPr>
        <w:t>občanský zákoník, ve znění pozdějších předpisů (dále jen „</w:t>
      </w:r>
      <w:r w:rsidR="002F34DE" w:rsidRPr="00CA3170">
        <w:rPr>
          <w:sz w:val="20"/>
        </w:rPr>
        <w:t>občanský zákoník</w:t>
      </w:r>
      <w:r w:rsidRPr="00151815">
        <w:rPr>
          <w:sz w:val="20"/>
        </w:rPr>
        <w:t xml:space="preserve">“) </w:t>
      </w:r>
      <w:r w:rsidRPr="00151815">
        <w:rPr>
          <w:sz w:val="20"/>
          <w:szCs w:val="20"/>
        </w:rPr>
        <w:t>tuto smlouvu o provádění údržby počítačového programu (dále jen „</w:t>
      </w:r>
      <w:r w:rsidR="00314CAA">
        <w:rPr>
          <w:sz w:val="20"/>
          <w:szCs w:val="20"/>
        </w:rPr>
        <w:t>S</w:t>
      </w:r>
      <w:r w:rsidRPr="00151815">
        <w:rPr>
          <w:sz w:val="20"/>
          <w:szCs w:val="20"/>
        </w:rPr>
        <w:t xml:space="preserve">mlouva“). </w:t>
      </w:r>
    </w:p>
    <w:p w14:paraId="29CA96F9" w14:textId="77777777" w:rsidR="007E346F" w:rsidRDefault="007E346F" w:rsidP="007E346F">
      <w:pPr>
        <w:widowControl w:val="0"/>
        <w:autoSpaceDE w:val="0"/>
        <w:autoSpaceDN w:val="0"/>
        <w:adjustRightInd w:val="0"/>
        <w:spacing w:line="220" w:lineRule="atLeast"/>
        <w:rPr>
          <w:sz w:val="20"/>
          <w:szCs w:val="20"/>
        </w:rPr>
      </w:pPr>
    </w:p>
    <w:p w14:paraId="1B6D1113" w14:textId="77777777" w:rsidR="00165502" w:rsidRDefault="00165502" w:rsidP="007E346F">
      <w:pPr>
        <w:widowControl w:val="0"/>
        <w:autoSpaceDE w:val="0"/>
        <w:autoSpaceDN w:val="0"/>
        <w:adjustRightInd w:val="0"/>
        <w:spacing w:line="220" w:lineRule="atLeast"/>
        <w:rPr>
          <w:sz w:val="20"/>
          <w:szCs w:val="20"/>
        </w:rPr>
      </w:pPr>
    </w:p>
    <w:p w14:paraId="7CEF01F1" w14:textId="77777777" w:rsidR="00165502" w:rsidRDefault="00165502" w:rsidP="007E346F">
      <w:pPr>
        <w:widowControl w:val="0"/>
        <w:autoSpaceDE w:val="0"/>
        <w:autoSpaceDN w:val="0"/>
        <w:adjustRightInd w:val="0"/>
        <w:spacing w:line="220" w:lineRule="atLeast"/>
        <w:rPr>
          <w:sz w:val="20"/>
          <w:szCs w:val="20"/>
        </w:rPr>
      </w:pPr>
    </w:p>
    <w:p w14:paraId="4380DB02" w14:textId="77777777" w:rsidR="007A2294" w:rsidRPr="00CA3170" w:rsidRDefault="007A2294" w:rsidP="007E346F">
      <w:pPr>
        <w:widowControl w:val="0"/>
        <w:autoSpaceDE w:val="0"/>
        <w:autoSpaceDN w:val="0"/>
        <w:adjustRightInd w:val="0"/>
        <w:spacing w:line="220" w:lineRule="atLeast"/>
        <w:rPr>
          <w:sz w:val="20"/>
          <w:szCs w:val="20"/>
        </w:rPr>
      </w:pPr>
    </w:p>
    <w:p w14:paraId="5C0E8D18" w14:textId="28520615" w:rsidR="007E346F" w:rsidRPr="00CA3170" w:rsidRDefault="007E346F" w:rsidP="007E346F">
      <w:pPr>
        <w:widowControl w:val="0"/>
        <w:autoSpaceDE w:val="0"/>
        <w:autoSpaceDN w:val="0"/>
        <w:adjustRightInd w:val="0"/>
        <w:spacing w:line="220" w:lineRule="atLeast"/>
        <w:jc w:val="center"/>
        <w:rPr>
          <w:b/>
          <w:sz w:val="22"/>
          <w:szCs w:val="20"/>
        </w:rPr>
      </w:pPr>
      <w:r w:rsidRPr="00CA3170">
        <w:rPr>
          <w:b/>
          <w:sz w:val="22"/>
          <w:szCs w:val="20"/>
        </w:rPr>
        <w:t xml:space="preserve">Článek </w:t>
      </w:r>
      <w:r w:rsidR="007A2294">
        <w:rPr>
          <w:b/>
          <w:sz w:val="22"/>
          <w:szCs w:val="20"/>
        </w:rPr>
        <w:t>1</w:t>
      </w:r>
    </w:p>
    <w:p w14:paraId="3547CC3A" w14:textId="77777777" w:rsidR="007E346F" w:rsidRDefault="007E346F" w:rsidP="007E346F">
      <w:pPr>
        <w:widowControl w:val="0"/>
        <w:autoSpaceDE w:val="0"/>
        <w:autoSpaceDN w:val="0"/>
        <w:adjustRightInd w:val="0"/>
        <w:spacing w:line="220" w:lineRule="atLeast"/>
        <w:jc w:val="center"/>
        <w:rPr>
          <w:b/>
          <w:sz w:val="20"/>
          <w:szCs w:val="20"/>
        </w:rPr>
      </w:pPr>
      <w:r w:rsidRPr="00CA3170">
        <w:rPr>
          <w:b/>
          <w:sz w:val="20"/>
          <w:szCs w:val="20"/>
        </w:rPr>
        <w:t>Prohlášení smluvních stran</w:t>
      </w:r>
    </w:p>
    <w:p w14:paraId="0D2D7879" w14:textId="77777777" w:rsidR="00165502" w:rsidRPr="00CA3170" w:rsidRDefault="00165502" w:rsidP="007E346F">
      <w:pPr>
        <w:widowControl w:val="0"/>
        <w:autoSpaceDE w:val="0"/>
        <w:autoSpaceDN w:val="0"/>
        <w:adjustRightInd w:val="0"/>
        <w:spacing w:line="220" w:lineRule="atLeast"/>
        <w:jc w:val="center"/>
        <w:rPr>
          <w:b/>
          <w:sz w:val="20"/>
          <w:szCs w:val="20"/>
        </w:rPr>
      </w:pPr>
    </w:p>
    <w:p w14:paraId="21F984D5" w14:textId="6CDE1570" w:rsidR="000D757A" w:rsidRPr="00097EDE" w:rsidRDefault="000D757A" w:rsidP="00097EDE">
      <w:pPr>
        <w:pStyle w:val="Odstavecseseznamem"/>
        <w:widowControl w:val="0"/>
        <w:numPr>
          <w:ilvl w:val="0"/>
          <w:numId w:val="22"/>
        </w:numPr>
        <w:autoSpaceDE w:val="0"/>
        <w:autoSpaceDN w:val="0"/>
        <w:adjustRightInd w:val="0"/>
        <w:spacing w:after="60"/>
        <w:contextualSpacing w:val="0"/>
        <w:jc w:val="both"/>
        <w:rPr>
          <w:sz w:val="20"/>
          <w:szCs w:val="20"/>
        </w:rPr>
      </w:pPr>
      <w:r w:rsidRPr="00097EDE">
        <w:rPr>
          <w:sz w:val="20"/>
          <w:szCs w:val="20"/>
        </w:rPr>
        <w:t xml:space="preserve">Smluvní strany souhlasně prohlašují, že ke dni podpisu této smlouvy byla mezi stranami podepsána licenční smlouva (dále jen „Licenční smlouva“), jejímž předmětem je poskytnutí licence k počítačovým programům </w:t>
      </w:r>
      <w:r>
        <w:rPr>
          <w:sz w:val="20"/>
          <w:szCs w:val="20"/>
        </w:rPr>
        <w:t xml:space="preserve">specifikovaných v příloze č. 1 Licenční smlouvy </w:t>
      </w:r>
      <w:r w:rsidRPr="00097EDE">
        <w:rPr>
          <w:sz w:val="20"/>
          <w:szCs w:val="20"/>
        </w:rPr>
        <w:t>(dále jen</w:t>
      </w:r>
      <w:r>
        <w:rPr>
          <w:sz w:val="20"/>
          <w:szCs w:val="20"/>
        </w:rPr>
        <w:t xml:space="preserve"> </w:t>
      </w:r>
      <w:r w:rsidRPr="00097EDE">
        <w:rPr>
          <w:sz w:val="20"/>
          <w:szCs w:val="20"/>
        </w:rPr>
        <w:t>„produkt“), a to v</w:t>
      </w:r>
      <w:r>
        <w:rPr>
          <w:sz w:val="20"/>
          <w:szCs w:val="20"/>
        </w:rPr>
        <w:t> </w:t>
      </w:r>
      <w:r w:rsidRPr="00097EDE">
        <w:rPr>
          <w:sz w:val="20"/>
          <w:szCs w:val="20"/>
        </w:rPr>
        <w:t>rozsahu a za podmínek sjednaných v </w:t>
      </w:r>
      <w:r w:rsidR="002C23E8">
        <w:rPr>
          <w:sz w:val="20"/>
          <w:szCs w:val="20"/>
        </w:rPr>
        <w:t>L</w:t>
      </w:r>
      <w:r w:rsidRPr="00097EDE">
        <w:rPr>
          <w:sz w:val="20"/>
          <w:szCs w:val="20"/>
        </w:rPr>
        <w:t xml:space="preserve">icenční smlouvě. </w:t>
      </w:r>
      <w:r>
        <w:rPr>
          <w:sz w:val="20"/>
          <w:szCs w:val="20"/>
        </w:rPr>
        <w:t xml:space="preserve">Smluvní strany dále prohlašují, že ke dni podpisu této smlouvy byla mezi stranami podepsána rovněž implementační smlouva (dále jen „Implementační smlouva“), která upravuje podmínky implementace produktu. Přílohu č. 3 Implementační smlouvy tvoří harmonogram implementace, se kterým jsou smluvní strany seznámeny a který je podstatný rovněž pro plnění dle této smlouvy. </w:t>
      </w:r>
    </w:p>
    <w:p w14:paraId="1770E5CD" w14:textId="7F0B882F" w:rsidR="00095FB8" w:rsidRPr="000D757A" w:rsidRDefault="00095FB8" w:rsidP="000D757A">
      <w:pPr>
        <w:pStyle w:val="Odstavecseseznamem"/>
        <w:numPr>
          <w:ilvl w:val="0"/>
          <w:numId w:val="22"/>
        </w:numPr>
        <w:spacing w:after="60"/>
        <w:ind w:left="357" w:hanging="357"/>
        <w:contextualSpacing w:val="0"/>
        <w:jc w:val="both"/>
        <w:rPr>
          <w:sz w:val="20"/>
          <w:szCs w:val="20"/>
        </w:rPr>
      </w:pPr>
      <w:r w:rsidRPr="000D757A">
        <w:rPr>
          <w:sz w:val="20"/>
          <w:szCs w:val="20"/>
        </w:rPr>
        <w:t xml:space="preserve">Smluvní strany shodně prohlašují, že </w:t>
      </w:r>
      <w:r w:rsidR="009B5D30" w:rsidRPr="000D757A">
        <w:rPr>
          <w:sz w:val="20"/>
          <w:szCs w:val="20"/>
        </w:rPr>
        <w:t>o</w:t>
      </w:r>
      <w:r w:rsidRPr="000D757A">
        <w:rPr>
          <w:sz w:val="20"/>
          <w:szCs w:val="20"/>
        </w:rPr>
        <w:t>bjednatel byl s </w:t>
      </w:r>
      <w:r w:rsidR="001F5F52" w:rsidRPr="000D757A">
        <w:rPr>
          <w:sz w:val="20"/>
          <w:szCs w:val="20"/>
        </w:rPr>
        <w:t>produkty</w:t>
      </w:r>
      <w:r w:rsidRPr="000D757A">
        <w:rPr>
          <w:sz w:val="20"/>
          <w:szCs w:val="20"/>
        </w:rPr>
        <w:t xml:space="preserve"> a jeho vlastnostmi a funkcionalitami seznámen, a že </w:t>
      </w:r>
      <w:r w:rsidR="009B5D30" w:rsidRPr="000D757A">
        <w:rPr>
          <w:sz w:val="20"/>
          <w:szCs w:val="20"/>
        </w:rPr>
        <w:t>o</w:t>
      </w:r>
      <w:r w:rsidRPr="000D757A">
        <w:rPr>
          <w:sz w:val="20"/>
          <w:szCs w:val="20"/>
        </w:rPr>
        <w:t xml:space="preserve">bjednatel </w:t>
      </w:r>
      <w:r w:rsidR="001F5F52" w:rsidRPr="000D757A">
        <w:rPr>
          <w:sz w:val="20"/>
          <w:szCs w:val="20"/>
        </w:rPr>
        <w:t>produkty</w:t>
      </w:r>
      <w:r w:rsidR="004F3C96" w:rsidRPr="000D757A">
        <w:rPr>
          <w:sz w:val="20"/>
          <w:szCs w:val="20"/>
        </w:rPr>
        <w:t xml:space="preserve"> </w:t>
      </w:r>
      <w:r w:rsidR="00B806A1" w:rsidRPr="000D757A">
        <w:rPr>
          <w:sz w:val="20"/>
          <w:szCs w:val="20"/>
        </w:rPr>
        <w:t xml:space="preserve">oprávněně </w:t>
      </w:r>
      <w:r w:rsidRPr="000D757A">
        <w:rPr>
          <w:sz w:val="20"/>
          <w:szCs w:val="20"/>
        </w:rPr>
        <w:t>užívá na základě Licenční smlouvy</w:t>
      </w:r>
      <w:r w:rsidR="009B5D30" w:rsidRPr="000D757A">
        <w:rPr>
          <w:sz w:val="20"/>
          <w:szCs w:val="20"/>
        </w:rPr>
        <w:t>.</w:t>
      </w:r>
    </w:p>
    <w:p w14:paraId="612CB453" w14:textId="77777777" w:rsidR="007E346F" w:rsidRDefault="007E346F" w:rsidP="00097EDE">
      <w:pPr>
        <w:widowControl w:val="0"/>
        <w:autoSpaceDE w:val="0"/>
        <w:autoSpaceDN w:val="0"/>
        <w:adjustRightInd w:val="0"/>
        <w:spacing w:after="60"/>
        <w:jc w:val="both"/>
        <w:rPr>
          <w:sz w:val="20"/>
          <w:szCs w:val="20"/>
        </w:rPr>
      </w:pPr>
    </w:p>
    <w:p w14:paraId="3BC2ADCB" w14:textId="77777777" w:rsidR="006F5F0B" w:rsidRPr="000D757A" w:rsidRDefault="006F5F0B" w:rsidP="00097EDE">
      <w:pPr>
        <w:widowControl w:val="0"/>
        <w:autoSpaceDE w:val="0"/>
        <w:autoSpaceDN w:val="0"/>
        <w:adjustRightInd w:val="0"/>
        <w:spacing w:after="60"/>
        <w:jc w:val="both"/>
        <w:rPr>
          <w:sz w:val="20"/>
          <w:szCs w:val="20"/>
        </w:rPr>
      </w:pPr>
    </w:p>
    <w:p w14:paraId="0B0EBF9A" w14:textId="6DC01A49" w:rsidR="007E346F" w:rsidRPr="00CA3170" w:rsidRDefault="007E346F" w:rsidP="007E346F">
      <w:pPr>
        <w:widowControl w:val="0"/>
        <w:autoSpaceDE w:val="0"/>
        <w:autoSpaceDN w:val="0"/>
        <w:adjustRightInd w:val="0"/>
        <w:spacing w:line="220" w:lineRule="atLeast"/>
        <w:jc w:val="center"/>
        <w:rPr>
          <w:b/>
          <w:sz w:val="22"/>
          <w:szCs w:val="20"/>
        </w:rPr>
      </w:pPr>
      <w:r w:rsidRPr="00CA3170">
        <w:rPr>
          <w:b/>
          <w:sz w:val="22"/>
          <w:szCs w:val="20"/>
        </w:rPr>
        <w:lastRenderedPageBreak/>
        <w:t xml:space="preserve">Článek </w:t>
      </w:r>
      <w:r w:rsidR="007A2294">
        <w:rPr>
          <w:b/>
          <w:sz w:val="22"/>
          <w:szCs w:val="20"/>
        </w:rPr>
        <w:t>2</w:t>
      </w:r>
    </w:p>
    <w:p w14:paraId="4FD93C8E" w14:textId="77777777" w:rsidR="007E346F" w:rsidRDefault="007E346F" w:rsidP="00B806A1">
      <w:pPr>
        <w:widowControl w:val="0"/>
        <w:autoSpaceDE w:val="0"/>
        <w:autoSpaceDN w:val="0"/>
        <w:adjustRightInd w:val="0"/>
        <w:spacing w:line="220" w:lineRule="atLeast"/>
        <w:jc w:val="center"/>
        <w:rPr>
          <w:b/>
          <w:sz w:val="20"/>
          <w:szCs w:val="20"/>
        </w:rPr>
      </w:pPr>
      <w:r w:rsidRPr="00CA3170">
        <w:rPr>
          <w:b/>
          <w:sz w:val="20"/>
          <w:szCs w:val="20"/>
        </w:rPr>
        <w:t>Předmět smlouvy</w:t>
      </w:r>
    </w:p>
    <w:p w14:paraId="7AAA5376" w14:textId="77777777" w:rsidR="00165502" w:rsidRPr="00CA3170" w:rsidRDefault="00165502" w:rsidP="00B806A1">
      <w:pPr>
        <w:widowControl w:val="0"/>
        <w:autoSpaceDE w:val="0"/>
        <w:autoSpaceDN w:val="0"/>
        <w:adjustRightInd w:val="0"/>
        <w:spacing w:line="220" w:lineRule="atLeast"/>
        <w:jc w:val="center"/>
        <w:rPr>
          <w:b/>
          <w:sz w:val="20"/>
          <w:szCs w:val="20"/>
        </w:rPr>
      </w:pPr>
    </w:p>
    <w:p w14:paraId="2912FAFF" w14:textId="29DC5712" w:rsidR="001932E3" w:rsidRPr="00165502" w:rsidRDefault="001932E3" w:rsidP="00AC36F5">
      <w:pPr>
        <w:pStyle w:val="Odstavecseseznamem"/>
        <w:numPr>
          <w:ilvl w:val="0"/>
          <w:numId w:val="5"/>
        </w:numPr>
        <w:spacing w:after="60"/>
        <w:ind w:left="357" w:hanging="357"/>
        <w:contextualSpacing w:val="0"/>
        <w:jc w:val="both"/>
        <w:rPr>
          <w:sz w:val="20"/>
          <w:szCs w:val="20"/>
        </w:rPr>
      </w:pPr>
      <w:r>
        <w:rPr>
          <w:sz w:val="20"/>
          <w:szCs w:val="20"/>
        </w:rPr>
        <w:t>Předmětem této smlouvy je závazek poskytovatele poskytovat servis a podporu počítačov</w:t>
      </w:r>
      <w:r w:rsidR="00D31CC3">
        <w:rPr>
          <w:sz w:val="20"/>
          <w:szCs w:val="20"/>
        </w:rPr>
        <w:t>ého</w:t>
      </w:r>
      <w:r>
        <w:rPr>
          <w:sz w:val="20"/>
          <w:szCs w:val="20"/>
        </w:rPr>
        <w:t xml:space="preserve"> program</w:t>
      </w:r>
      <w:r w:rsidR="00D31CC3">
        <w:rPr>
          <w:sz w:val="20"/>
          <w:szCs w:val="20"/>
        </w:rPr>
        <w:t>u</w:t>
      </w:r>
      <w:r>
        <w:rPr>
          <w:sz w:val="20"/>
          <w:szCs w:val="20"/>
        </w:rPr>
        <w:t xml:space="preserve"> </w:t>
      </w:r>
      <w:r w:rsidR="007A2294">
        <w:rPr>
          <w:sz w:val="20"/>
          <w:szCs w:val="20"/>
        </w:rPr>
        <w:t>a k jeho úpravám, a to za účelem zajištění a podpory řádného provozu a užívání</w:t>
      </w:r>
      <w:r w:rsidR="006F5F0B">
        <w:rPr>
          <w:sz w:val="20"/>
          <w:szCs w:val="20"/>
        </w:rPr>
        <w:t xml:space="preserve"> </w:t>
      </w:r>
      <w:r w:rsidR="007A2294">
        <w:rPr>
          <w:sz w:val="20"/>
          <w:szCs w:val="20"/>
        </w:rPr>
        <w:t>(dále jen „Servisní služby“). Přehled, rozsah a popis Servisních služeb je specifikován v příloze č. 1 této Smlouvy.</w:t>
      </w:r>
      <w:r w:rsidRPr="00165502">
        <w:rPr>
          <w:sz w:val="20"/>
          <w:szCs w:val="20"/>
        </w:rPr>
        <w:t xml:space="preserve"> </w:t>
      </w:r>
    </w:p>
    <w:p w14:paraId="5BF4E39C" w14:textId="7B79229B" w:rsidR="00F764BF" w:rsidRPr="00CA3170" w:rsidRDefault="00F764BF" w:rsidP="00311D41">
      <w:pPr>
        <w:pStyle w:val="Odstavecseseznamem"/>
        <w:numPr>
          <w:ilvl w:val="0"/>
          <w:numId w:val="5"/>
        </w:numPr>
        <w:spacing w:after="60"/>
        <w:ind w:left="357" w:hanging="357"/>
        <w:contextualSpacing w:val="0"/>
        <w:jc w:val="both"/>
        <w:rPr>
          <w:sz w:val="20"/>
          <w:szCs w:val="20"/>
        </w:rPr>
      </w:pPr>
      <w:r w:rsidRPr="00CA3170">
        <w:rPr>
          <w:sz w:val="20"/>
          <w:szCs w:val="20"/>
        </w:rPr>
        <w:t>Smluvní strany mají</w:t>
      </w:r>
      <w:r w:rsidR="00193967" w:rsidRPr="00CA3170">
        <w:rPr>
          <w:sz w:val="20"/>
          <w:szCs w:val="20"/>
        </w:rPr>
        <w:t xml:space="preserve"> </w:t>
      </w:r>
      <w:r w:rsidR="00C71CBE" w:rsidRPr="00CA3170">
        <w:rPr>
          <w:sz w:val="20"/>
          <w:szCs w:val="20"/>
        </w:rPr>
        <w:t>zájem</w:t>
      </w:r>
      <w:r w:rsidRPr="00CA3170">
        <w:rPr>
          <w:sz w:val="20"/>
          <w:szCs w:val="20"/>
        </w:rPr>
        <w:t xml:space="preserve"> touto Smlouvou upravit vzájemná práva a povinnosti při poskytování Servisních služeb </w:t>
      </w:r>
      <w:r w:rsidR="0066714B" w:rsidRPr="00CA3170">
        <w:rPr>
          <w:sz w:val="20"/>
          <w:szCs w:val="20"/>
        </w:rPr>
        <w:t xml:space="preserve">poskytovatelem </w:t>
      </w:r>
      <w:r w:rsidR="009B5D30" w:rsidRPr="00CA3170">
        <w:rPr>
          <w:sz w:val="20"/>
          <w:szCs w:val="20"/>
        </w:rPr>
        <w:t>o</w:t>
      </w:r>
      <w:r w:rsidRPr="00CA3170">
        <w:rPr>
          <w:sz w:val="20"/>
          <w:szCs w:val="20"/>
        </w:rPr>
        <w:t xml:space="preserve">bjednateli a definovat rozsah Servisních služeb, které v této souvislosti </w:t>
      </w:r>
      <w:r w:rsidR="0066714B" w:rsidRPr="00CA3170">
        <w:rPr>
          <w:sz w:val="20"/>
          <w:szCs w:val="20"/>
        </w:rPr>
        <w:t xml:space="preserve">poskytovatel </w:t>
      </w:r>
      <w:r w:rsidRPr="00CA3170">
        <w:rPr>
          <w:sz w:val="20"/>
          <w:szCs w:val="20"/>
        </w:rPr>
        <w:t xml:space="preserve">bude za úplatu zajišťovat a vykonávat pro </w:t>
      </w:r>
      <w:r w:rsidR="009B5D30" w:rsidRPr="00CA3170">
        <w:rPr>
          <w:sz w:val="20"/>
          <w:szCs w:val="20"/>
        </w:rPr>
        <w:t>o</w:t>
      </w:r>
      <w:r w:rsidRPr="00CA3170">
        <w:rPr>
          <w:sz w:val="20"/>
          <w:szCs w:val="20"/>
        </w:rPr>
        <w:t>bjednatele.</w:t>
      </w:r>
    </w:p>
    <w:p w14:paraId="5CCCB136" w14:textId="0451C3BB" w:rsidR="00CD41C1" w:rsidRPr="00CA3170" w:rsidRDefault="0066714B" w:rsidP="00311D41">
      <w:pPr>
        <w:pStyle w:val="Odstavecseseznamem"/>
        <w:numPr>
          <w:ilvl w:val="0"/>
          <w:numId w:val="5"/>
        </w:numPr>
        <w:spacing w:after="60"/>
        <w:ind w:left="357" w:hanging="357"/>
        <w:contextualSpacing w:val="0"/>
        <w:jc w:val="both"/>
        <w:rPr>
          <w:sz w:val="20"/>
          <w:szCs w:val="20"/>
        </w:rPr>
      </w:pPr>
      <w:r w:rsidRPr="00CA3170">
        <w:rPr>
          <w:sz w:val="20"/>
          <w:szCs w:val="20"/>
        </w:rPr>
        <w:t xml:space="preserve">Poskytovatel </w:t>
      </w:r>
      <w:r w:rsidR="00CD41C1" w:rsidRPr="00CA3170">
        <w:rPr>
          <w:sz w:val="20"/>
          <w:szCs w:val="20"/>
        </w:rPr>
        <w:t xml:space="preserve">se zavazuje poskytovat </w:t>
      </w:r>
      <w:r w:rsidR="009B5D30" w:rsidRPr="00CA3170">
        <w:rPr>
          <w:sz w:val="20"/>
          <w:szCs w:val="20"/>
        </w:rPr>
        <w:t>o</w:t>
      </w:r>
      <w:r w:rsidR="00CD41C1" w:rsidRPr="00CA3170">
        <w:rPr>
          <w:sz w:val="20"/>
          <w:szCs w:val="20"/>
        </w:rPr>
        <w:t>bjednateli Servisní služby</w:t>
      </w:r>
      <w:r w:rsidR="006B4955" w:rsidRPr="00CA3170">
        <w:rPr>
          <w:sz w:val="20"/>
          <w:szCs w:val="20"/>
        </w:rPr>
        <w:t>, které jsou specifikovány v Příloze č.1 této Smlouvy</w:t>
      </w:r>
      <w:r w:rsidR="00CD41C1" w:rsidRPr="00CA3170">
        <w:rPr>
          <w:sz w:val="20"/>
          <w:szCs w:val="20"/>
        </w:rPr>
        <w:t xml:space="preserve">, a to za Cenu sjednanou v čl. </w:t>
      </w:r>
      <w:r w:rsidR="007A2294">
        <w:rPr>
          <w:sz w:val="20"/>
          <w:szCs w:val="20"/>
        </w:rPr>
        <w:t>4</w:t>
      </w:r>
      <w:r w:rsidR="00CD41C1" w:rsidRPr="00CA3170">
        <w:rPr>
          <w:sz w:val="20"/>
          <w:szCs w:val="20"/>
        </w:rPr>
        <w:t xml:space="preserve"> </w:t>
      </w:r>
      <w:r w:rsidR="006B4955" w:rsidRPr="00CA3170">
        <w:rPr>
          <w:sz w:val="20"/>
          <w:szCs w:val="20"/>
        </w:rPr>
        <w:t xml:space="preserve">této </w:t>
      </w:r>
      <w:r w:rsidR="00CD41C1" w:rsidRPr="00CA3170">
        <w:rPr>
          <w:sz w:val="20"/>
          <w:szCs w:val="20"/>
        </w:rPr>
        <w:t>Smlouvy.</w:t>
      </w:r>
      <w:r w:rsidR="008F2677">
        <w:rPr>
          <w:sz w:val="20"/>
          <w:szCs w:val="20"/>
        </w:rPr>
        <w:t xml:space="preserve"> Servisní služby budou poskytovatelem poskytovány</w:t>
      </w:r>
      <w:r w:rsidR="006F5F0B">
        <w:rPr>
          <w:sz w:val="20"/>
          <w:szCs w:val="20"/>
        </w:rPr>
        <w:t xml:space="preserve"> 5 let</w:t>
      </w:r>
      <w:r w:rsidR="008F2677">
        <w:rPr>
          <w:sz w:val="20"/>
          <w:szCs w:val="20"/>
        </w:rPr>
        <w:t xml:space="preserve"> počínaje </w:t>
      </w:r>
      <w:r w:rsidR="008F4DDB">
        <w:rPr>
          <w:sz w:val="20"/>
          <w:szCs w:val="20"/>
        </w:rPr>
        <w:t>akceptac</w:t>
      </w:r>
      <w:r w:rsidR="001932E3">
        <w:rPr>
          <w:sz w:val="20"/>
          <w:szCs w:val="20"/>
        </w:rPr>
        <w:t>í</w:t>
      </w:r>
      <w:r w:rsidR="008F4DDB">
        <w:rPr>
          <w:sz w:val="20"/>
          <w:szCs w:val="20"/>
        </w:rPr>
        <w:t xml:space="preserve"> </w:t>
      </w:r>
      <w:r w:rsidR="00AC36F5" w:rsidRPr="00767A22">
        <w:rPr>
          <w:sz w:val="20"/>
          <w:szCs w:val="20"/>
        </w:rPr>
        <w:t xml:space="preserve">dle </w:t>
      </w:r>
      <w:r w:rsidR="00C81C43">
        <w:rPr>
          <w:sz w:val="20"/>
          <w:szCs w:val="20"/>
        </w:rPr>
        <w:t xml:space="preserve">bodu I.11 </w:t>
      </w:r>
      <w:r w:rsidR="00AC36F5" w:rsidRPr="00767A22">
        <w:rPr>
          <w:sz w:val="20"/>
          <w:szCs w:val="20"/>
        </w:rPr>
        <w:t>přílohy č.</w:t>
      </w:r>
      <w:r w:rsidR="007A2294">
        <w:rPr>
          <w:sz w:val="20"/>
          <w:szCs w:val="20"/>
        </w:rPr>
        <w:t xml:space="preserve"> </w:t>
      </w:r>
      <w:r w:rsidR="00AC36F5" w:rsidRPr="00767A22">
        <w:rPr>
          <w:sz w:val="20"/>
          <w:szCs w:val="20"/>
        </w:rPr>
        <w:t xml:space="preserve">3 – „Harmonogram implementace“ </w:t>
      </w:r>
      <w:r w:rsidR="00AC36F5">
        <w:rPr>
          <w:sz w:val="20"/>
          <w:szCs w:val="20"/>
        </w:rPr>
        <w:t>I</w:t>
      </w:r>
      <w:r w:rsidR="00AC36F5" w:rsidRPr="00767A22">
        <w:rPr>
          <w:sz w:val="20"/>
          <w:szCs w:val="20"/>
        </w:rPr>
        <w:t>mplementační smlouvy</w:t>
      </w:r>
      <w:r w:rsidR="00AC36F5">
        <w:rPr>
          <w:sz w:val="20"/>
          <w:szCs w:val="20"/>
        </w:rPr>
        <w:t xml:space="preserve"> (dále jen „</w:t>
      </w:r>
      <w:r w:rsidR="00C81C43">
        <w:rPr>
          <w:sz w:val="20"/>
          <w:szCs w:val="20"/>
        </w:rPr>
        <w:t>akceptace</w:t>
      </w:r>
      <w:r w:rsidR="00AC36F5">
        <w:rPr>
          <w:sz w:val="20"/>
          <w:szCs w:val="20"/>
        </w:rPr>
        <w:t>“</w:t>
      </w:r>
      <w:r w:rsidR="00C81C43">
        <w:rPr>
          <w:sz w:val="20"/>
          <w:szCs w:val="20"/>
        </w:rPr>
        <w:t xml:space="preserve"> nebo „schválení akceptačního </w:t>
      </w:r>
      <w:proofErr w:type="spellStart"/>
      <w:r w:rsidR="00C81C43">
        <w:rPr>
          <w:sz w:val="20"/>
          <w:szCs w:val="20"/>
        </w:rPr>
        <w:t>prorokolu</w:t>
      </w:r>
      <w:proofErr w:type="spellEnd"/>
      <w:r w:rsidR="00C81C43">
        <w:rPr>
          <w:sz w:val="20"/>
          <w:szCs w:val="20"/>
        </w:rPr>
        <w:t>“</w:t>
      </w:r>
      <w:r w:rsidR="00AC36F5">
        <w:rPr>
          <w:sz w:val="20"/>
          <w:szCs w:val="20"/>
        </w:rPr>
        <w:t>)</w:t>
      </w:r>
      <w:r w:rsidR="005147D5">
        <w:rPr>
          <w:sz w:val="20"/>
          <w:szCs w:val="20"/>
        </w:rPr>
        <w:t>, přičemž k ukončení servisních služeb dle této smlouvy dojde k poslednímu kalendářnímu dni měsíce, v němž vyprší uvedená doba 5 let.</w:t>
      </w:r>
    </w:p>
    <w:p w14:paraId="33B740C8" w14:textId="77777777" w:rsidR="007E346F" w:rsidRPr="00CA3170" w:rsidRDefault="007E346F" w:rsidP="007E346F">
      <w:pPr>
        <w:widowControl w:val="0"/>
        <w:autoSpaceDE w:val="0"/>
        <w:autoSpaceDN w:val="0"/>
        <w:adjustRightInd w:val="0"/>
        <w:spacing w:line="220" w:lineRule="atLeast"/>
        <w:rPr>
          <w:sz w:val="20"/>
          <w:szCs w:val="20"/>
        </w:rPr>
      </w:pPr>
    </w:p>
    <w:p w14:paraId="183CFC2B" w14:textId="07D64F80" w:rsidR="007E346F" w:rsidRPr="00CA3170" w:rsidRDefault="007E346F" w:rsidP="007E346F">
      <w:pPr>
        <w:widowControl w:val="0"/>
        <w:autoSpaceDE w:val="0"/>
        <w:autoSpaceDN w:val="0"/>
        <w:adjustRightInd w:val="0"/>
        <w:spacing w:line="220" w:lineRule="atLeast"/>
        <w:jc w:val="center"/>
        <w:rPr>
          <w:b/>
          <w:sz w:val="22"/>
          <w:szCs w:val="20"/>
        </w:rPr>
      </w:pPr>
      <w:r w:rsidRPr="00CA3170">
        <w:rPr>
          <w:b/>
          <w:sz w:val="22"/>
          <w:szCs w:val="20"/>
        </w:rPr>
        <w:t xml:space="preserve">Článek </w:t>
      </w:r>
      <w:r w:rsidR="007A2294">
        <w:rPr>
          <w:b/>
          <w:sz w:val="22"/>
          <w:szCs w:val="20"/>
        </w:rPr>
        <w:t>3</w:t>
      </w:r>
    </w:p>
    <w:p w14:paraId="76A2CA58" w14:textId="77777777" w:rsidR="007E346F" w:rsidRDefault="007E346F" w:rsidP="007E346F">
      <w:pPr>
        <w:widowControl w:val="0"/>
        <w:autoSpaceDE w:val="0"/>
        <w:autoSpaceDN w:val="0"/>
        <w:adjustRightInd w:val="0"/>
        <w:spacing w:line="220" w:lineRule="atLeast"/>
        <w:jc w:val="center"/>
        <w:rPr>
          <w:b/>
          <w:sz w:val="20"/>
          <w:szCs w:val="20"/>
        </w:rPr>
      </w:pPr>
      <w:r w:rsidRPr="00CA3170">
        <w:rPr>
          <w:b/>
          <w:sz w:val="20"/>
          <w:szCs w:val="20"/>
        </w:rPr>
        <w:t>Místo plnění</w:t>
      </w:r>
    </w:p>
    <w:p w14:paraId="7B826CB4" w14:textId="77777777" w:rsidR="00165502" w:rsidRPr="00CA3170" w:rsidRDefault="00165502" w:rsidP="007E346F">
      <w:pPr>
        <w:widowControl w:val="0"/>
        <w:autoSpaceDE w:val="0"/>
        <w:autoSpaceDN w:val="0"/>
        <w:adjustRightInd w:val="0"/>
        <w:spacing w:line="220" w:lineRule="atLeast"/>
        <w:jc w:val="center"/>
        <w:rPr>
          <w:b/>
          <w:sz w:val="20"/>
          <w:szCs w:val="20"/>
        </w:rPr>
      </w:pPr>
    </w:p>
    <w:p w14:paraId="5E39922B" w14:textId="77777777" w:rsidR="00B806A1" w:rsidRPr="00CA3170" w:rsidRDefault="00B806A1" w:rsidP="00311D41">
      <w:pPr>
        <w:pStyle w:val="Odstavecseseznamem"/>
        <w:widowControl w:val="0"/>
        <w:numPr>
          <w:ilvl w:val="0"/>
          <w:numId w:val="3"/>
        </w:numPr>
        <w:autoSpaceDE w:val="0"/>
        <w:autoSpaceDN w:val="0"/>
        <w:adjustRightInd w:val="0"/>
        <w:spacing w:before="60" w:line="220" w:lineRule="atLeast"/>
        <w:ind w:left="357" w:hanging="357"/>
        <w:contextualSpacing w:val="0"/>
        <w:jc w:val="both"/>
        <w:rPr>
          <w:sz w:val="20"/>
          <w:szCs w:val="20"/>
        </w:rPr>
      </w:pPr>
      <w:r w:rsidRPr="00CA3170">
        <w:rPr>
          <w:sz w:val="20"/>
          <w:szCs w:val="20"/>
        </w:rPr>
        <w:t xml:space="preserve">Servisní služby budou </w:t>
      </w:r>
      <w:r w:rsidR="009B5D30" w:rsidRPr="00CA3170">
        <w:rPr>
          <w:sz w:val="20"/>
          <w:szCs w:val="20"/>
        </w:rPr>
        <w:t>o</w:t>
      </w:r>
      <w:r w:rsidRPr="00CA3170">
        <w:rPr>
          <w:sz w:val="20"/>
          <w:szCs w:val="20"/>
        </w:rPr>
        <w:t xml:space="preserve">bjednateli </w:t>
      </w:r>
      <w:r w:rsidR="0066714B" w:rsidRPr="00CA3170">
        <w:rPr>
          <w:sz w:val="20"/>
          <w:szCs w:val="20"/>
        </w:rPr>
        <w:t xml:space="preserve">poskytovatelem </w:t>
      </w:r>
      <w:r w:rsidRPr="00CA3170">
        <w:rPr>
          <w:sz w:val="20"/>
          <w:szCs w:val="20"/>
        </w:rPr>
        <w:t xml:space="preserve">poskytovány v závislosti na charakteru služby buď osobně v sídle </w:t>
      </w:r>
      <w:r w:rsidR="009B5D30" w:rsidRPr="00CA3170">
        <w:rPr>
          <w:sz w:val="20"/>
          <w:szCs w:val="20"/>
        </w:rPr>
        <w:t>o</w:t>
      </w:r>
      <w:r w:rsidRPr="00CA3170">
        <w:rPr>
          <w:sz w:val="20"/>
          <w:szCs w:val="20"/>
        </w:rPr>
        <w:t xml:space="preserve">bjednatele, resp. na příslušných pracovištích </w:t>
      </w:r>
      <w:r w:rsidR="009B5D30" w:rsidRPr="00CA3170">
        <w:rPr>
          <w:sz w:val="20"/>
          <w:szCs w:val="20"/>
        </w:rPr>
        <w:t>o</w:t>
      </w:r>
      <w:r w:rsidRPr="00CA3170">
        <w:rPr>
          <w:sz w:val="20"/>
          <w:szCs w:val="20"/>
        </w:rPr>
        <w:t xml:space="preserve">bjednatele, příp. na pracovištích </w:t>
      </w:r>
      <w:r w:rsidR="0066714B" w:rsidRPr="00CA3170">
        <w:rPr>
          <w:sz w:val="20"/>
          <w:szCs w:val="20"/>
        </w:rPr>
        <w:t>poskytovatele</w:t>
      </w:r>
      <w:r w:rsidRPr="00CA3170">
        <w:rPr>
          <w:sz w:val="20"/>
          <w:szCs w:val="20"/>
        </w:rPr>
        <w:t>, resp. telefonicky, e-mailem, prostřednictvím vzdáleného přístupu, nebude-li v konkrétním případě smluvními stranami dohodnuto jinak.</w:t>
      </w:r>
    </w:p>
    <w:p w14:paraId="61A973BB" w14:textId="7D85FF5C" w:rsidR="00B806A1" w:rsidRPr="00CA3170" w:rsidRDefault="00B806A1" w:rsidP="00311D41">
      <w:pPr>
        <w:pStyle w:val="Odstavecseseznamem"/>
        <w:widowControl w:val="0"/>
        <w:numPr>
          <w:ilvl w:val="0"/>
          <w:numId w:val="3"/>
        </w:numPr>
        <w:autoSpaceDE w:val="0"/>
        <w:autoSpaceDN w:val="0"/>
        <w:adjustRightInd w:val="0"/>
        <w:spacing w:before="60" w:line="220" w:lineRule="atLeast"/>
        <w:ind w:left="357" w:hanging="357"/>
        <w:contextualSpacing w:val="0"/>
        <w:jc w:val="both"/>
        <w:rPr>
          <w:sz w:val="20"/>
          <w:szCs w:val="20"/>
        </w:rPr>
      </w:pPr>
      <w:r w:rsidRPr="00CA3170">
        <w:rPr>
          <w:sz w:val="20"/>
          <w:szCs w:val="20"/>
        </w:rPr>
        <w:t xml:space="preserve">Veškeré případné </w:t>
      </w:r>
      <w:r w:rsidR="00B856D7" w:rsidRPr="00CA3170">
        <w:rPr>
          <w:sz w:val="20"/>
          <w:szCs w:val="20"/>
        </w:rPr>
        <w:t xml:space="preserve">listinné </w:t>
      </w:r>
      <w:r w:rsidRPr="00CA3170">
        <w:rPr>
          <w:sz w:val="20"/>
          <w:szCs w:val="20"/>
        </w:rPr>
        <w:t xml:space="preserve">či jiné hmotné výstupy činnosti dle Smlouvy (dokumentace, plány apod.) je </w:t>
      </w:r>
      <w:r w:rsidR="0066714B" w:rsidRPr="00CA3170">
        <w:rPr>
          <w:sz w:val="20"/>
          <w:szCs w:val="20"/>
        </w:rPr>
        <w:t xml:space="preserve">poskytovatel </w:t>
      </w:r>
      <w:r w:rsidRPr="00CA3170">
        <w:rPr>
          <w:sz w:val="20"/>
          <w:szCs w:val="20"/>
        </w:rPr>
        <w:t xml:space="preserve">povinen předat </w:t>
      </w:r>
      <w:r w:rsidR="009B5D30" w:rsidRPr="00CA3170">
        <w:rPr>
          <w:sz w:val="20"/>
          <w:szCs w:val="20"/>
        </w:rPr>
        <w:t>o</w:t>
      </w:r>
      <w:r w:rsidRPr="00CA3170">
        <w:rPr>
          <w:sz w:val="20"/>
          <w:szCs w:val="20"/>
        </w:rPr>
        <w:t xml:space="preserve">bjednateli v sídle </w:t>
      </w:r>
      <w:r w:rsidR="009B5D30" w:rsidRPr="00CA3170">
        <w:rPr>
          <w:sz w:val="20"/>
          <w:szCs w:val="20"/>
        </w:rPr>
        <w:t>o</w:t>
      </w:r>
      <w:r w:rsidRPr="00CA3170">
        <w:rPr>
          <w:sz w:val="20"/>
          <w:szCs w:val="20"/>
        </w:rPr>
        <w:t>bjednatele, nebude-li v konkrétním případě mezi smluvními stranami sjednáno jinak.</w:t>
      </w:r>
    </w:p>
    <w:p w14:paraId="3CC9AD4B" w14:textId="77777777" w:rsidR="007E346F" w:rsidRPr="00CA3170" w:rsidRDefault="007E346F" w:rsidP="007E346F">
      <w:pPr>
        <w:widowControl w:val="0"/>
        <w:autoSpaceDE w:val="0"/>
        <w:autoSpaceDN w:val="0"/>
        <w:adjustRightInd w:val="0"/>
        <w:spacing w:line="220" w:lineRule="atLeast"/>
        <w:rPr>
          <w:sz w:val="20"/>
          <w:szCs w:val="20"/>
        </w:rPr>
      </w:pPr>
    </w:p>
    <w:p w14:paraId="2009E05A" w14:textId="43B4902E" w:rsidR="007E346F" w:rsidRPr="00CA3170" w:rsidRDefault="007E346F" w:rsidP="007E346F">
      <w:pPr>
        <w:widowControl w:val="0"/>
        <w:autoSpaceDE w:val="0"/>
        <w:autoSpaceDN w:val="0"/>
        <w:adjustRightInd w:val="0"/>
        <w:spacing w:line="220" w:lineRule="atLeast"/>
        <w:jc w:val="center"/>
        <w:rPr>
          <w:b/>
          <w:sz w:val="22"/>
          <w:szCs w:val="20"/>
        </w:rPr>
      </w:pPr>
      <w:r w:rsidRPr="00CA3170">
        <w:rPr>
          <w:b/>
          <w:sz w:val="22"/>
          <w:szCs w:val="20"/>
        </w:rPr>
        <w:t xml:space="preserve">Článek </w:t>
      </w:r>
      <w:r w:rsidR="007A2294">
        <w:rPr>
          <w:b/>
          <w:sz w:val="22"/>
          <w:szCs w:val="20"/>
        </w:rPr>
        <w:t>4</w:t>
      </w:r>
    </w:p>
    <w:p w14:paraId="35F0A8D3" w14:textId="77777777" w:rsidR="007E346F" w:rsidRDefault="007E346F" w:rsidP="00311D41">
      <w:pPr>
        <w:widowControl w:val="0"/>
        <w:autoSpaceDE w:val="0"/>
        <w:autoSpaceDN w:val="0"/>
        <w:adjustRightInd w:val="0"/>
        <w:spacing w:after="60" w:line="220" w:lineRule="atLeast"/>
        <w:jc w:val="center"/>
        <w:rPr>
          <w:b/>
          <w:bCs/>
          <w:sz w:val="20"/>
          <w:szCs w:val="20"/>
        </w:rPr>
      </w:pPr>
      <w:r w:rsidRPr="00CA3170">
        <w:rPr>
          <w:b/>
          <w:bCs/>
          <w:sz w:val="20"/>
          <w:szCs w:val="20"/>
        </w:rPr>
        <w:t>Cena a platební podmínky</w:t>
      </w:r>
    </w:p>
    <w:p w14:paraId="3B580148" w14:textId="77777777" w:rsidR="00165502" w:rsidRPr="00CA3170" w:rsidRDefault="00165502" w:rsidP="001D3C94">
      <w:pPr>
        <w:widowControl w:val="0"/>
        <w:autoSpaceDE w:val="0"/>
        <w:autoSpaceDN w:val="0"/>
        <w:adjustRightInd w:val="0"/>
        <w:spacing w:after="60" w:line="220" w:lineRule="atLeast"/>
        <w:rPr>
          <w:b/>
          <w:bCs/>
          <w:sz w:val="20"/>
          <w:szCs w:val="20"/>
        </w:rPr>
      </w:pPr>
    </w:p>
    <w:p w14:paraId="6F785172" w14:textId="39F14A58" w:rsidR="006B4955" w:rsidRPr="00763066" w:rsidRDefault="006B4955" w:rsidP="00AC36F5">
      <w:pPr>
        <w:pStyle w:val="Odstavecseseznamem"/>
        <w:widowControl w:val="0"/>
        <w:numPr>
          <w:ilvl w:val="0"/>
          <w:numId w:val="4"/>
        </w:numPr>
        <w:autoSpaceDE w:val="0"/>
        <w:autoSpaceDN w:val="0"/>
        <w:adjustRightInd w:val="0"/>
        <w:spacing w:after="60" w:line="220" w:lineRule="atLeast"/>
        <w:contextualSpacing w:val="0"/>
        <w:jc w:val="both"/>
        <w:rPr>
          <w:color w:val="FF0000"/>
          <w:sz w:val="20"/>
          <w:szCs w:val="20"/>
        </w:rPr>
      </w:pPr>
      <w:r w:rsidRPr="00CA3170">
        <w:rPr>
          <w:sz w:val="20"/>
          <w:szCs w:val="20"/>
        </w:rPr>
        <w:t xml:space="preserve">Odměna za poskytování Servisních služeb dle čl. </w:t>
      </w:r>
      <w:r w:rsidR="007A2294">
        <w:rPr>
          <w:sz w:val="20"/>
          <w:szCs w:val="20"/>
        </w:rPr>
        <w:t>2</w:t>
      </w:r>
      <w:r w:rsidRPr="00CA3170">
        <w:rPr>
          <w:sz w:val="20"/>
          <w:szCs w:val="20"/>
        </w:rPr>
        <w:t xml:space="preserve"> této smlouvy</w:t>
      </w:r>
      <w:r w:rsidR="004F3C96">
        <w:rPr>
          <w:sz w:val="20"/>
          <w:szCs w:val="20"/>
        </w:rPr>
        <w:t xml:space="preserve"> (dále jen „Odměna“)</w:t>
      </w:r>
      <w:r w:rsidRPr="00CA3170">
        <w:rPr>
          <w:sz w:val="20"/>
          <w:szCs w:val="20"/>
        </w:rPr>
        <w:t xml:space="preserve"> je sjednána dohodou Smluvních stran, a to</w:t>
      </w:r>
      <w:r w:rsidR="001932E3">
        <w:rPr>
          <w:sz w:val="20"/>
          <w:szCs w:val="20"/>
        </w:rPr>
        <w:t xml:space="preserve"> </w:t>
      </w:r>
      <w:r w:rsidRPr="00AC36F5">
        <w:rPr>
          <w:sz w:val="20"/>
          <w:szCs w:val="20"/>
        </w:rPr>
        <w:t xml:space="preserve">ve </w:t>
      </w:r>
      <w:r w:rsidRPr="006F5F0B">
        <w:rPr>
          <w:b/>
          <w:bCs/>
          <w:sz w:val="20"/>
          <w:szCs w:val="20"/>
        </w:rPr>
        <w:t xml:space="preserve">výši </w:t>
      </w:r>
      <w:r w:rsidR="006F5F0B" w:rsidRPr="006F5F0B">
        <w:rPr>
          <w:b/>
          <w:bCs/>
          <w:sz w:val="20"/>
          <w:szCs w:val="20"/>
        </w:rPr>
        <w:t>[</w:t>
      </w:r>
      <w:r w:rsidR="006F5F0B" w:rsidRPr="006F5F0B">
        <w:rPr>
          <w:b/>
          <w:bCs/>
          <w:sz w:val="20"/>
          <w:szCs w:val="20"/>
          <w:highlight w:val="yellow"/>
        </w:rPr>
        <w:t>DOPLNIT</w:t>
      </w:r>
      <w:r w:rsidR="006F5F0B" w:rsidRPr="006F5F0B">
        <w:rPr>
          <w:b/>
          <w:bCs/>
          <w:sz w:val="20"/>
          <w:szCs w:val="20"/>
        </w:rPr>
        <w:t>]</w:t>
      </w:r>
      <w:r w:rsidR="007B0C79">
        <w:rPr>
          <w:b/>
        </w:rPr>
        <w:t xml:space="preserve"> </w:t>
      </w:r>
      <w:r w:rsidRPr="00AC36F5">
        <w:rPr>
          <w:b/>
          <w:bCs/>
          <w:sz w:val="20"/>
          <w:szCs w:val="20"/>
        </w:rPr>
        <w:t xml:space="preserve">Kč </w:t>
      </w:r>
      <w:r w:rsidR="00B30025" w:rsidRPr="00AC36F5">
        <w:rPr>
          <w:b/>
          <w:bCs/>
          <w:sz w:val="20"/>
          <w:szCs w:val="20"/>
        </w:rPr>
        <w:t>měsíčně</w:t>
      </w:r>
      <w:r w:rsidR="0009509C">
        <w:rPr>
          <w:sz w:val="20"/>
          <w:szCs w:val="20"/>
        </w:rPr>
        <w:t xml:space="preserve"> </w:t>
      </w:r>
      <w:r w:rsidRPr="00AC36F5">
        <w:rPr>
          <w:sz w:val="20"/>
          <w:szCs w:val="20"/>
        </w:rPr>
        <w:t>bez DPH</w:t>
      </w:r>
      <w:r w:rsidR="00B30025" w:rsidRPr="00AC36F5">
        <w:rPr>
          <w:sz w:val="20"/>
          <w:szCs w:val="20"/>
        </w:rPr>
        <w:t xml:space="preserve">, na jejíž úhradu </w:t>
      </w:r>
      <w:r w:rsidR="0066714B" w:rsidRPr="00AC36F5">
        <w:rPr>
          <w:sz w:val="20"/>
          <w:szCs w:val="20"/>
        </w:rPr>
        <w:t xml:space="preserve">poskytovateli </w:t>
      </w:r>
      <w:r w:rsidR="00B30025" w:rsidRPr="00AC36F5">
        <w:rPr>
          <w:sz w:val="20"/>
          <w:szCs w:val="20"/>
        </w:rPr>
        <w:t xml:space="preserve">vzniká nárok od </w:t>
      </w:r>
      <w:r w:rsidR="00287B1A" w:rsidRPr="00AC36F5">
        <w:rPr>
          <w:sz w:val="20"/>
          <w:szCs w:val="20"/>
        </w:rPr>
        <w:t>schválení</w:t>
      </w:r>
      <w:r w:rsidR="004F3C96" w:rsidRPr="00AC36F5">
        <w:rPr>
          <w:sz w:val="20"/>
          <w:szCs w:val="20"/>
        </w:rPr>
        <w:t xml:space="preserve"> </w:t>
      </w:r>
      <w:r w:rsidR="00B30025" w:rsidRPr="00AC36F5">
        <w:rPr>
          <w:sz w:val="20"/>
          <w:szCs w:val="20"/>
        </w:rPr>
        <w:t>akceptačního protokolu</w:t>
      </w:r>
      <w:r w:rsidR="001932E3">
        <w:rPr>
          <w:sz w:val="20"/>
          <w:szCs w:val="20"/>
        </w:rPr>
        <w:t xml:space="preserve"> </w:t>
      </w:r>
      <w:r w:rsidR="00B30025" w:rsidRPr="00AC36F5">
        <w:rPr>
          <w:sz w:val="20"/>
          <w:szCs w:val="20"/>
        </w:rPr>
        <w:t xml:space="preserve">k provedené dodávce dle dohodnutých požadavků mezi </w:t>
      </w:r>
      <w:r w:rsidR="009B5D30" w:rsidRPr="00AC36F5">
        <w:rPr>
          <w:sz w:val="20"/>
          <w:szCs w:val="20"/>
        </w:rPr>
        <w:t>o</w:t>
      </w:r>
      <w:r w:rsidR="00B30025" w:rsidRPr="00AC36F5">
        <w:rPr>
          <w:sz w:val="20"/>
          <w:szCs w:val="20"/>
        </w:rPr>
        <w:t xml:space="preserve">bjednatelem a </w:t>
      </w:r>
      <w:r w:rsidR="0066714B" w:rsidRPr="00AC36F5">
        <w:rPr>
          <w:sz w:val="20"/>
          <w:szCs w:val="20"/>
        </w:rPr>
        <w:t xml:space="preserve">poskytovatelem </w:t>
      </w:r>
      <w:r w:rsidR="004F3C96" w:rsidRPr="00AC36F5">
        <w:rPr>
          <w:sz w:val="20"/>
          <w:szCs w:val="20"/>
        </w:rPr>
        <w:t xml:space="preserve">dle </w:t>
      </w:r>
      <w:r w:rsidR="00AC36F5">
        <w:rPr>
          <w:sz w:val="20"/>
          <w:szCs w:val="20"/>
        </w:rPr>
        <w:t>I</w:t>
      </w:r>
      <w:r w:rsidR="004F3C96" w:rsidRPr="00AC36F5">
        <w:rPr>
          <w:sz w:val="20"/>
          <w:szCs w:val="20"/>
        </w:rPr>
        <w:t>mplementační smlouvy</w:t>
      </w:r>
      <w:r w:rsidR="00B30025" w:rsidRPr="00AC36F5">
        <w:rPr>
          <w:sz w:val="20"/>
          <w:szCs w:val="20"/>
        </w:rPr>
        <w:t>.</w:t>
      </w:r>
      <w:r w:rsidR="004F3C96" w:rsidRPr="00AC36F5">
        <w:rPr>
          <w:sz w:val="20"/>
          <w:szCs w:val="20"/>
        </w:rPr>
        <w:t xml:space="preserve"> </w:t>
      </w:r>
      <w:r w:rsidR="00F32B4C" w:rsidRPr="00B008E5">
        <w:rPr>
          <w:sz w:val="20"/>
          <w:szCs w:val="20"/>
        </w:rPr>
        <w:t>První měsíční Odměnu podle předcházející věty je</w:t>
      </w:r>
      <w:r w:rsidR="004F3C96" w:rsidRPr="00B008E5">
        <w:rPr>
          <w:sz w:val="20"/>
          <w:szCs w:val="20"/>
        </w:rPr>
        <w:t xml:space="preserve"> </w:t>
      </w:r>
      <w:r w:rsidR="0066714B" w:rsidRPr="00B008E5">
        <w:rPr>
          <w:sz w:val="20"/>
          <w:szCs w:val="20"/>
        </w:rPr>
        <w:t xml:space="preserve">poskytovatel </w:t>
      </w:r>
      <w:r w:rsidR="00F32B4C" w:rsidRPr="00B008E5">
        <w:rPr>
          <w:sz w:val="20"/>
          <w:szCs w:val="20"/>
        </w:rPr>
        <w:t>oprávněn účtovat nejdříve k</w:t>
      </w:r>
      <w:r w:rsidR="00C81C43">
        <w:rPr>
          <w:sz w:val="20"/>
          <w:szCs w:val="20"/>
        </w:rPr>
        <w:t xml:space="preserve"> uplynutí kalendářního měsíce, v kterém byl </w:t>
      </w:r>
      <w:r w:rsidR="00F32B4C" w:rsidRPr="00B008E5">
        <w:rPr>
          <w:sz w:val="20"/>
          <w:szCs w:val="20"/>
        </w:rPr>
        <w:t xml:space="preserve"> </w:t>
      </w:r>
      <w:r w:rsidR="00C81C43">
        <w:rPr>
          <w:sz w:val="20"/>
          <w:szCs w:val="20"/>
        </w:rPr>
        <w:t xml:space="preserve">schválen </w:t>
      </w:r>
      <w:r w:rsidR="00F32B4C" w:rsidRPr="00B008E5">
        <w:rPr>
          <w:sz w:val="20"/>
          <w:szCs w:val="20"/>
        </w:rPr>
        <w:t>akceptační protokol</w:t>
      </w:r>
      <w:del w:id="3" w:author="Mária Bosnovičová" w:date="2025-01-16T18:50:00Z">
        <w:r w:rsidR="00C81C43" w:rsidDel="001873DE">
          <w:rPr>
            <w:sz w:val="20"/>
            <w:szCs w:val="20"/>
          </w:rPr>
          <w:delText>u</w:delText>
        </w:r>
      </w:del>
      <w:r w:rsidR="00C81C43">
        <w:rPr>
          <w:sz w:val="20"/>
          <w:szCs w:val="20"/>
        </w:rPr>
        <w:t xml:space="preserve"> k poslední části implementace podle harmonogramu, který je přílohou č. 3 Implementační smlouvy</w:t>
      </w:r>
      <w:r w:rsidR="00AC36F5" w:rsidRPr="00B008E5">
        <w:rPr>
          <w:sz w:val="20"/>
          <w:szCs w:val="20"/>
        </w:rPr>
        <w:t>.</w:t>
      </w:r>
      <w:r w:rsidR="00F62286" w:rsidRPr="00B008E5">
        <w:rPr>
          <w:sz w:val="20"/>
          <w:szCs w:val="20"/>
        </w:rPr>
        <w:t xml:space="preserve"> </w:t>
      </w:r>
    </w:p>
    <w:p w14:paraId="6C29B130" w14:textId="059C8A11" w:rsidR="0009509C" w:rsidRDefault="0009509C" w:rsidP="0009509C">
      <w:pPr>
        <w:pStyle w:val="Odstavecseseznamem"/>
        <w:widowControl w:val="0"/>
        <w:autoSpaceDE w:val="0"/>
        <w:autoSpaceDN w:val="0"/>
        <w:adjustRightInd w:val="0"/>
        <w:spacing w:after="60" w:line="220" w:lineRule="atLeast"/>
        <w:ind w:left="360"/>
        <w:contextualSpacing w:val="0"/>
        <w:jc w:val="both"/>
        <w:rPr>
          <w:sz w:val="20"/>
          <w:szCs w:val="20"/>
        </w:rPr>
      </w:pPr>
      <w:r>
        <w:rPr>
          <w:sz w:val="20"/>
          <w:szCs w:val="20"/>
        </w:rPr>
        <w:t xml:space="preserve">Celková cena dle tohoto odst. se dělí na část pro: </w:t>
      </w:r>
    </w:p>
    <w:p w14:paraId="00C82DDA" w14:textId="7464D782" w:rsidR="0009509C" w:rsidRPr="00763066" w:rsidRDefault="0009509C" w:rsidP="0009509C">
      <w:pPr>
        <w:pStyle w:val="Odstavecseseznamem"/>
        <w:widowControl w:val="0"/>
        <w:numPr>
          <w:ilvl w:val="1"/>
          <w:numId w:val="34"/>
        </w:numPr>
        <w:autoSpaceDE w:val="0"/>
        <w:autoSpaceDN w:val="0"/>
        <w:adjustRightInd w:val="0"/>
        <w:spacing w:after="60" w:line="220" w:lineRule="atLeast"/>
        <w:jc w:val="both"/>
        <w:rPr>
          <w:sz w:val="20"/>
          <w:szCs w:val="20"/>
        </w:rPr>
      </w:pPr>
      <w:r w:rsidRPr="00763066">
        <w:rPr>
          <w:sz w:val="20"/>
          <w:szCs w:val="20"/>
        </w:rPr>
        <w:t>Oblastní nemocnici Náchod a.s.: [</w:t>
      </w:r>
      <w:r w:rsidRPr="00426A45">
        <w:rPr>
          <w:sz w:val="20"/>
          <w:szCs w:val="20"/>
          <w:highlight w:val="yellow"/>
        </w:rPr>
        <w:t>DOPLNIT</w:t>
      </w:r>
      <w:r w:rsidRPr="00763066">
        <w:rPr>
          <w:sz w:val="20"/>
          <w:szCs w:val="20"/>
        </w:rPr>
        <w:t xml:space="preserve">] Kč </w:t>
      </w:r>
      <w:r>
        <w:rPr>
          <w:sz w:val="20"/>
          <w:szCs w:val="20"/>
        </w:rPr>
        <w:t xml:space="preserve">měsíčně </w:t>
      </w:r>
      <w:r w:rsidRPr="00763066">
        <w:rPr>
          <w:sz w:val="20"/>
          <w:szCs w:val="20"/>
        </w:rPr>
        <w:t>bez DPH</w:t>
      </w:r>
    </w:p>
    <w:p w14:paraId="1A93AB76" w14:textId="413503FC" w:rsidR="0009509C" w:rsidRPr="00763066" w:rsidRDefault="0009509C" w:rsidP="0009509C">
      <w:pPr>
        <w:pStyle w:val="Odstavecseseznamem"/>
        <w:widowControl w:val="0"/>
        <w:numPr>
          <w:ilvl w:val="1"/>
          <w:numId w:val="34"/>
        </w:numPr>
        <w:autoSpaceDE w:val="0"/>
        <w:autoSpaceDN w:val="0"/>
        <w:adjustRightInd w:val="0"/>
        <w:spacing w:after="60" w:line="220" w:lineRule="atLeast"/>
        <w:jc w:val="both"/>
        <w:rPr>
          <w:sz w:val="20"/>
          <w:szCs w:val="20"/>
        </w:rPr>
      </w:pPr>
      <w:r w:rsidRPr="00763066">
        <w:rPr>
          <w:sz w:val="20"/>
          <w:szCs w:val="20"/>
        </w:rPr>
        <w:t xml:space="preserve">Nemocnici Rychnov nad Kněžnou </w:t>
      </w:r>
      <w:proofErr w:type="spellStart"/>
      <w:r w:rsidRPr="00763066">
        <w:rPr>
          <w:sz w:val="20"/>
          <w:szCs w:val="20"/>
        </w:rPr>
        <w:t>o.z</w:t>
      </w:r>
      <w:proofErr w:type="spellEnd"/>
      <w:r w:rsidRPr="00763066">
        <w:rPr>
          <w:sz w:val="20"/>
          <w:szCs w:val="20"/>
        </w:rPr>
        <w:t>.: [</w:t>
      </w:r>
      <w:r w:rsidRPr="00426A45">
        <w:rPr>
          <w:sz w:val="20"/>
          <w:szCs w:val="20"/>
          <w:highlight w:val="yellow"/>
        </w:rPr>
        <w:t>DOPLNIT</w:t>
      </w:r>
      <w:r w:rsidRPr="00763066">
        <w:rPr>
          <w:sz w:val="20"/>
          <w:szCs w:val="20"/>
        </w:rPr>
        <w:t xml:space="preserve">] Kč </w:t>
      </w:r>
      <w:r>
        <w:rPr>
          <w:sz w:val="20"/>
          <w:szCs w:val="20"/>
        </w:rPr>
        <w:t xml:space="preserve">měsíčně </w:t>
      </w:r>
      <w:r w:rsidRPr="00763066">
        <w:rPr>
          <w:sz w:val="20"/>
          <w:szCs w:val="20"/>
        </w:rPr>
        <w:t>bez DPH</w:t>
      </w:r>
    </w:p>
    <w:p w14:paraId="4DAC426C" w14:textId="77777777" w:rsidR="0009509C" w:rsidRDefault="0009509C" w:rsidP="00763066">
      <w:pPr>
        <w:pStyle w:val="Odstavecseseznamem"/>
        <w:widowControl w:val="0"/>
        <w:autoSpaceDE w:val="0"/>
        <w:autoSpaceDN w:val="0"/>
        <w:adjustRightInd w:val="0"/>
        <w:spacing w:after="60" w:line="220" w:lineRule="atLeast"/>
        <w:ind w:left="360"/>
        <w:contextualSpacing w:val="0"/>
        <w:jc w:val="both"/>
        <w:rPr>
          <w:sz w:val="20"/>
          <w:szCs w:val="20"/>
        </w:rPr>
      </w:pPr>
    </w:p>
    <w:p w14:paraId="642CC92E" w14:textId="0BDA98BF" w:rsidR="007E08DE" w:rsidRPr="00AC36F5" w:rsidRDefault="007E08DE" w:rsidP="00AC36F5">
      <w:pPr>
        <w:pStyle w:val="Odstavecseseznamem"/>
        <w:widowControl w:val="0"/>
        <w:numPr>
          <w:ilvl w:val="0"/>
          <w:numId w:val="4"/>
        </w:numPr>
        <w:autoSpaceDE w:val="0"/>
        <w:autoSpaceDN w:val="0"/>
        <w:adjustRightInd w:val="0"/>
        <w:spacing w:after="60" w:line="220" w:lineRule="atLeast"/>
        <w:contextualSpacing w:val="0"/>
        <w:jc w:val="both"/>
        <w:rPr>
          <w:sz w:val="20"/>
          <w:szCs w:val="20"/>
        </w:rPr>
      </w:pPr>
      <w:r>
        <w:rPr>
          <w:sz w:val="20"/>
          <w:szCs w:val="20"/>
        </w:rPr>
        <w:t xml:space="preserve">Smluvní strany výslovně sjednávají, že platba Odměny dle této smlouvy bude probíhat vždy za </w:t>
      </w:r>
      <w:r w:rsidR="00C81C43">
        <w:rPr>
          <w:sz w:val="20"/>
          <w:szCs w:val="20"/>
        </w:rPr>
        <w:t xml:space="preserve">uplynulý </w:t>
      </w:r>
      <w:r>
        <w:rPr>
          <w:sz w:val="20"/>
          <w:szCs w:val="20"/>
        </w:rPr>
        <w:t xml:space="preserve">kalendářní měsíc. </w:t>
      </w:r>
    </w:p>
    <w:p w14:paraId="08D56DB0" w14:textId="54597F99" w:rsidR="004224A5" w:rsidRPr="00CA3170" w:rsidRDefault="004224A5" w:rsidP="00311D41">
      <w:pPr>
        <w:pStyle w:val="Odstavecseseznamem"/>
        <w:widowControl w:val="0"/>
        <w:numPr>
          <w:ilvl w:val="0"/>
          <w:numId w:val="4"/>
        </w:numPr>
        <w:autoSpaceDE w:val="0"/>
        <w:autoSpaceDN w:val="0"/>
        <w:adjustRightInd w:val="0"/>
        <w:spacing w:after="60" w:line="220" w:lineRule="atLeast"/>
        <w:contextualSpacing w:val="0"/>
        <w:jc w:val="both"/>
        <w:rPr>
          <w:sz w:val="20"/>
          <w:szCs w:val="20"/>
        </w:rPr>
      </w:pPr>
      <w:r w:rsidRPr="00CA3170">
        <w:rPr>
          <w:sz w:val="20"/>
          <w:szCs w:val="20"/>
        </w:rPr>
        <w:t>Poskytovatel je oprávněn vystavit první fakturu</w:t>
      </w:r>
      <w:del w:id="4" w:author="Mária Bosnovičová" w:date="2025-01-16T18:47:00Z">
        <w:r w:rsidRPr="00CA3170" w:rsidDel="001873DE">
          <w:rPr>
            <w:sz w:val="20"/>
            <w:szCs w:val="20"/>
          </w:rPr>
          <w:delText xml:space="preserve"> </w:delText>
        </w:r>
        <w:r w:rsidR="007E08DE" w:rsidDel="001873DE">
          <w:rPr>
            <w:sz w:val="20"/>
            <w:szCs w:val="20"/>
          </w:rPr>
          <w:delText>ihned</w:delText>
        </w:r>
      </w:del>
      <w:r w:rsidR="007E08DE" w:rsidRPr="00CA3170">
        <w:rPr>
          <w:sz w:val="20"/>
          <w:szCs w:val="20"/>
        </w:rPr>
        <w:t xml:space="preserve"> </w:t>
      </w:r>
      <w:r w:rsidRPr="00CA3170">
        <w:rPr>
          <w:sz w:val="20"/>
          <w:szCs w:val="20"/>
        </w:rPr>
        <w:t xml:space="preserve">po </w:t>
      </w:r>
      <w:del w:id="5" w:author="Mária Bosnovičová" w:date="2025-01-16T18:46:00Z">
        <w:r w:rsidRPr="00CA3170" w:rsidDel="001873DE">
          <w:rPr>
            <w:sz w:val="20"/>
            <w:szCs w:val="20"/>
          </w:rPr>
          <w:delText>podpisu</w:delText>
        </w:r>
        <w:r w:rsidR="00C81C43" w:rsidDel="001873DE">
          <w:rPr>
            <w:sz w:val="20"/>
            <w:szCs w:val="20"/>
          </w:rPr>
          <w:delText xml:space="preserve"> (schválení)</w:delText>
        </w:r>
        <w:r w:rsidRPr="00CA3170" w:rsidDel="001873DE">
          <w:rPr>
            <w:sz w:val="20"/>
            <w:szCs w:val="20"/>
          </w:rPr>
          <w:delText xml:space="preserve"> akceptačního protokolu</w:delText>
        </w:r>
        <w:r w:rsidR="00AC36F5" w:rsidDel="001873DE">
          <w:rPr>
            <w:sz w:val="20"/>
            <w:szCs w:val="20"/>
          </w:rPr>
          <w:delText xml:space="preserve"> </w:delText>
        </w:r>
        <w:r w:rsidRPr="00CA3170" w:rsidDel="001873DE">
          <w:rPr>
            <w:sz w:val="20"/>
            <w:szCs w:val="20"/>
          </w:rPr>
          <w:delText>oběma smluvními stranami</w:delText>
        </w:r>
      </w:del>
      <w:ins w:id="6" w:author="Mária Bosnovičová" w:date="2025-01-16T18:46:00Z">
        <w:r w:rsidR="001873DE">
          <w:rPr>
            <w:sz w:val="20"/>
            <w:szCs w:val="20"/>
          </w:rPr>
          <w:t>uplynutí kalendářního měsíce, v kterém byl podepsán akceptační protokol</w:t>
        </w:r>
      </w:ins>
      <w:r w:rsidRPr="00CA3170">
        <w:rPr>
          <w:sz w:val="20"/>
          <w:szCs w:val="20"/>
        </w:rPr>
        <w:t>. Akceptační protokol bude osvědčovat, že produkt byl řádně nainstalován objednateli a je plně funkční dle dohodnutých podmínek. Akceptační protokol bude tvořit nedílnou součást faktury.</w:t>
      </w:r>
      <w:r w:rsidR="004F3C96">
        <w:rPr>
          <w:sz w:val="20"/>
          <w:szCs w:val="20"/>
        </w:rPr>
        <w:t xml:space="preserve"> Podmínky schvalování akceptačního protokolu jsou upraveny v Implementační smlouvě.</w:t>
      </w:r>
      <w:r w:rsidR="00400789">
        <w:rPr>
          <w:sz w:val="20"/>
          <w:szCs w:val="20"/>
        </w:rPr>
        <w:t xml:space="preserve"> </w:t>
      </w:r>
      <w:r w:rsidR="00F34CC1">
        <w:rPr>
          <w:sz w:val="20"/>
          <w:szCs w:val="20"/>
        </w:rPr>
        <w:t>V případě zahájení servisních služeb uprostřed měsíce bude částka první faktury adekvátně snížena vzhledem k počtu zbývajících kalendářních dnů do konce daného měsíce.</w:t>
      </w:r>
    </w:p>
    <w:p w14:paraId="7EDDB986" w14:textId="56E0F0F3" w:rsidR="004224A5" w:rsidRPr="00CA3170" w:rsidRDefault="004224A5" w:rsidP="00311D41">
      <w:pPr>
        <w:pStyle w:val="Odstavecseseznamem"/>
        <w:widowControl w:val="0"/>
        <w:numPr>
          <w:ilvl w:val="0"/>
          <w:numId w:val="4"/>
        </w:numPr>
        <w:autoSpaceDE w:val="0"/>
        <w:autoSpaceDN w:val="0"/>
        <w:adjustRightInd w:val="0"/>
        <w:spacing w:after="60" w:line="220" w:lineRule="atLeast"/>
        <w:contextualSpacing w:val="0"/>
        <w:jc w:val="both"/>
        <w:rPr>
          <w:sz w:val="20"/>
          <w:szCs w:val="20"/>
        </w:rPr>
      </w:pPr>
      <w:r w:rsidRPr="00CA3170">
        <w:rPr>
          <w:sz w:val="20"/>
          <w:szCs w:val="20"/>
        </w:rPr>
        <w:t xml:space="preserve">Cena za </w:t>
      </w:r>
      <w:r w:rsidR="00500FDD">
        <w:rPr>
          <w:sz w:val="20"/>
          <w:szCs w:val="20"/>
        </w:rPr>
        <w:t xml:space="preserve">nevyhnutné </w:t>
      </w:r>
      <w:r w:rsidRPr="00CA3170">
        <w:rPr>
          <w:sz w:val="20"/>
          <w:szCs w:val="20"/>
        </w:rPr>
        <w:t>programátorské, analytické nebo konzultantské práce objednané nad rámec Servisních služeb</w:t>
      </w:r>
      <w:r w:rsidR="00500FDD">
        <w:rPr>
          <w:sz w:val="20"/>
          <w:szCs w:val="20"/>
        </w:rPr>
        <w:t xml:space="preserve"> v době platnosti této servisní smlouvy</w:t>
      </w:r>
      <w:r w:rsidRPr="00CA3170">
        <w:rPr>
          <w:sz w:val="20"/>
          <w:szCs w:val="20"/>
        </w:rPr>
        <w:t xml:space="preserve"> je stanovena </w:t>
      </w:r>
      <w:r w:rsidRPr="00CA3170">
        <w:rPr>
          <w:b/>
          <w:bCs/>
          <w:sz w:val="20"/>
          <w:szCs w:val="20"/>
        </w:rPr>
        <w:t>hodinovou sazbou</w:t>
      </w:r>
      <w:r w:rsidR="006F5F0B">
        <w:rPr>
          <w:b/>
          <w:bCs/>
          <w:sz w:val="20"/>
          <w:szCs w:val="20"/>
        </w:rPr>
        <w:t>, která nemůže přesáhnout částku 2 000</w:t>
      </w:r>
      <w:r w:rsidRPr="00CA3170">
        <w:rPr>
          <w:b/>
          <w:bCs/>
          <w:sz w:val="20"/>
          <w:szCs w:val="20"/>
        </w:rPr>
        <w:t xml:space="preserve">,- </w:t>
      </w:r>
      <w:r w:rsidR="006F5F0B">
        <w:rPr>
          <w:b/>
          <w:bCs/>
          <w:sz w:val="20"/>
          <w:szCs w:val="20"/>
        </w:rPr>
        <w:t>Kč</w:t>
      </w:r>
      <w:r w:rsidRPr="00CA3170">
        <w:rPr>
          <w:sz w:val="20"/>
          <w:szCs w:val="20"/>
        </w:rPr>
        <w:t xml:space="preserve"> bez DPH. </w:t>
      </w:r>
      <w:r w:rsidR="0097572F">
        <w:rPr>
          <w:sz w:val="20"/>
          <w:szCs w:val="20"/>
        </w:rPr>
        <w:t xml:space="preserve">Poskytovatel je povinen bezodkladně informovat Objednatele o rámcové časové náročnosti těchto služeb, jakmile nastanou. </w:t>
      </w:r>
    </w:p>
    <w:p w14:paraId="0261418D" w14:textId="47CD016B" w:rsidR="00016142" w:rsidRDefault="006E662E" w:rsidP="00016142">
      <w:pPr>
        <w:pStyle w:val="Odstavecseseznamem"/>
        <w:widowControl w:val="0"/>
        <w:numPr>
          <w:ilvl w:val="0"/>
          <w:numId w:val="4"/>
        </w:numPr>
        <w:autoSpaceDE w:val="0"/>
        <w:autoSpaceDN w:val="0"/>
        <w:adjustRightInd w:val="0"/>
        <w:spacing w:after="60" w:line="220" w:lineRule="atLeast"/>
        <w:contextualSpacing w:val="0"/>
        <w:jc w:val="both"/>
        <w:rPr>
          <w:sz w:val="20"/>
          <w:szCs w:val="20"/>
        </w:rPr>
      </w:pPr>
      <w:r w:rsidRPr="00CA3170">
        <w:rPr>
          <w:sz w:val="20"/>
          <w:szCs w:val="20"/>
        </w:rPr>
        <w:t xml:space="preserve">Odměnu je </w:t>
      </w:r>
      <w:r w:rsidR="009B5D30" w:rsidRPr="00CA3170">
        <w:rPr>
          <w:sz w:val="20"/>
          <w:szCs w:val="20"/>
        </w:rPr>
        <w:t>o</w:t>
      </w:r>
      <w:r w:rsidRPr="00CA3170">
        <w:rPr>
          <w:sz w:val="20"/>
          <w:szCs w:val="20"/>
        </w:rPr>
        <w:t xml:space="preserve">bjednatel povinen pravidelně hradit </w:t>
      </w:r>
      <w:r w:rsidR="0066714B" w:rsidRPr="00CA3170">
        <w:rPr>
          <w:sz w:val="20"/>
          <w:szCs w:val="20"/>
        </w:rPr>
        <w:t xml:space="preserve">poskytovateli </w:t>
      </w:r>
      <w:r w:rsidRPr="00CA3170">
        <w:rPr>
          <w:sz w:val="20"/>
          <w:szCs w:val="20"/>
        </w:rPr>
        <w:t xml:space="preserve">bezhotovostním převodem peněžní částky na </w:t>
      </w:r>
      <w:r w:rsidRPr="00CA3170">
        <w:rPr>
          <w:sz w:val="20"/>
          <w:szCs w:val="20"/>
        </w:rPr>
        <w:lastRenderedPageBreak/>
        <w:t xml:space="preserve">bankovní účet </w:t>
      </w:r>
      <w:r w:rsidR="0066714B" w:rsidRPr="00CA3170">
        <w:rPr>
          <w:sz w:val="20"/>
          <w:szCs w:val="20"/>
        </w:rPr>
        <w:t xml:space="preserve">poskytovatele </w:t>
      </w:r>
      <w:r w:rsidRPr="00CA3170">
        <w:rPr>
          <w:sz w:val="20"/>
          <w:szCs w:val="20"/>
        </w:rPr>
        <w:t xml:space="preserve">uvedený v záhlaví této Smlouvy, a to na základě faktury vystavené </w:t>
      </w:r>
      <w:r w:rsidR="0066714B" w:rsidRPr="00CA3170">
        <w:rPr>
          <w:sz w:val="20"/>
          <w:szCs w:val="20"/>
        </w:rPr>
        <w:t>poskytovatelem</w:t>
      </w:r>
      <w:r w:rsidRPr="00CA3170">
        <w:rPr>
          <w:sz w:val="20"/>
          <w:szCs w:val="20"/>
        </w:rPr>
        <w:t xml:space="preserve">. Splatnost faktury je sjednána na </w:t>
      </w:r>
      <w:r w:rsidR="00C81C43">
        <w:rPr>
          <w:sz w:val="20"/>
          <w:szCs w:val="20"/>
        </w:rPr>
        <w:t>30</w:t>
      </w:r>
      <w:r w:rsidRPr="00CA3170">
        <w:rPr>
          <w:sz w:val="20"/>
          <w:szCs w:val="20"/>
        </w:rPr>
        <w:t xml:space="preserve">dní od jejího </w:t>
      </w:r>
      <w:r w:rsidR="004F3C96">
        <w:rPr>
          <w:sz w:val="20"/>
          <w:szCs w:val="20"/>
        </w:rPr>
        <w:t>vystavení.</w:t>
      </w:r>
      <w:r w:rsidR="00016142" w:rsidRPr="00016142">
        <w:rPr>
          <w:sz w:val="20"/>
          <w:szCs w:val="20"/>
        </w:rPr>
        <w:t xml:space="preserve"> </w:t>
      </w:r>
    </w:p>
    <w:p w14:paraId="036A0A6F" w14:textId="1EBC52AB" w:rsidR="00016142" w:rsidRPr="00F521FC" w:rsidRDefault="00016142" w:rsidP="00016142">
      <w:pPr>
        <w:pStyle w:val="Odstavecseseznamem"/>
        <w:widowControl w:val="0"/>
        <w:numPr>
          <w:ilvl w:val="0"/>
          <w:numId w:val="4"/>
        </w:numPr>
        <w:autoSpaceDE w:val="0"/>
        <w:autoSpaceDN w:val="0"/>
        <w:adjustRightInd w:val="0"/>
        <w:spacing w:after="60" w:line="220" w:lineRule="atLeast"/>
        <w:contextualSpacing w:val="0"/>
        <w:jc w:val="both"/>
        <w:rPr>
          <w:sz w:val="20"/>
          <w:szCs w:val="20"/>
        </w:rPr>
      </w:pPr>
      <w:r w:rsidRPr="00F521FC">
        <w:rPr>
          <w:sz w:val="20"/>
          <w:szCs w:val="20"/>
        </w:rPr>
        <w:t xml:space="preserve">Poskytovatel je </w:t>
      </w:r>
      <w:r w:rsidR="00F34CC1">
        <w:rPr>
          <w:sz w:val="20"/>
          <w:szCs w:val="20"/>
        </w:rPr>
        <w:t>povinen</w:t>
      </w:r>
      <w:r w:rsidR="00F34CC1" w:rsidRPr="00F521FC">
        <w:rPr>
          <w:sz w:val="20"/>
          <w:szCs w:val="20"/>
        </w:rPr>
        <w:t xml:space="preserve"> </w:t>
      </w:r>
      <w:r w:rsidRPr="00F521FC">
        <w:rPr>
          <w:sz w:val="20"/>
          <w:szCs w:val="20"/>
        </w:rPr>
        <w:t>zasílat faktury ve formátu PDF objednateli prostřednictvím elektronické pošty na adresu:</w:t>
      </w:r>
    </w:p>
    <w:p w14:paraId="161EF076" w14:textId="77777777" w:rsidR="00016142" w:rsidRPr="00F521FC" w:rsidRDefault="00016142" w:rsidP="00016142">
      <w:pPr>
        <w:pStyle w:val="Odstavecseseznamem"/>
        <w:spacing w:after="60"/>
        <w:ind w:left="357"/>
        <w:contextualSpacing w:val="0"/>
        <w:rPr>
          <w:sz w:val="20"/>
          <w:szCs w:val="20"/>
        </w:rPr>
      </w:pPr>
      <w:r w:rsidRPr="00F521FC">
        <w:rPr>
          <w:sz w:val="20"/>
          <w:szCs w:val="20"/>
        </w:rPr>
        <w:t xml:space="preserve">ONN: </w:t>
      </w:r>
      <w:hyperlink r:id="rId11" w:history="1">
        <w:r w:rsidRPr="00F521FC">
          <w:rPr>
            <w:sz w:val="20"/>
            <w:szCs w:val="20"/>
          </w:rPr>
          <w:t>fakturace@nemocnicenachod.cz</w:t>
        </w:r>
      </w:hyperlink>
      <w:r w:rsidRPr="00F521FC">
        <w:rPr>
          <w:sz w:val="20"/>
          <w:szCs w:val="20"/>
        </w:rPr>
        <w:t xml:space="preserve"> , </w:t>
      </w:r>
    </w:p>
    <w:p w14:paraId="3BFB9D51" w14:textId="77777777" w:rsidR="00016142" w:rsidRPr="00F521FC" w:rsidRDefault="00016142" w:rsidP="00016142">
      <w:pPr>
        <w:pStyle w:val="Odstavecseseznamem"/>
        <w:spacing w:after="60"/>
        <w:ind w:left="357"/>
        <w:contextualSpacing w:val="0"/>
        <w:rPr>
          <w:sz w:val="20"/>
          <w:szCs w:val="20"/>
        </w:rPr>
      </w:pPr>
      <w:r w:rsidRPr="00F521FC">
        <w:rPr>
          <w:sz w:val="20"/>
          <w:szCs w:val="20"/>
        </w:rPr>
        <w:t xml:space="preserve">NRK: </w:t>
      </w:r>
      <w:hyperlink r:id="rId12" w:history="1">
        <w:r w:rsidRPr="00F521FC">
          <w:rPr>
            <w:sz w:val="20"/>
            <w:szCs w:val="20"/>
          </w:rPr>
          <w:t>fakturace@nemocnicerk.cz</w:t>
        </w:r>
      </w:hyperlink>
      <w:r w:rsidRPr="00F521FC">
        <w:rPr>
          <w:sz w:val="20"/>
          <w:szCs w:val="20"/>
        </w:rPr>
        <w:t xml:space="preserve"> </w:t>
      </w:r>
    </w:p>
    <w:p w14:paraId="3163910B" w14:textId="3ECEFAB5" w:rsidR="006B4955" w:rsidRDefault="006B4955" w:rsidP="00763066">
      <w:pPr>
        <w:pStyle w:val="Odstavecseseznamem"/>
        <w:widowControl w:val="0"/>
        <w:autoSpaceDE w:val="0"/>
        <w:autoSpaceDN w:val="0"/>
        <w:adjustRightInd w:val="0"/>
        <w:spacing w:after="60" w:line="220" w:lineRule="atLeast"/>
        <w:ind w:left="360"/>
        <w:contextualSpacing w:val="0"/>
        <w:jc w:val="both"/>
        <w:rPr>
          <w:sz w:val="20"/>
          <w:szCs w:val="20"/>
        </w:rPr>
      </w:pPr>
    </w:p>
    <w:p w14:paraId="2BFF745C" w14:textId="2130B7D4" w:rsidR="00217224" w:rsidRPr="00A216C1" w:rsidRDefault="00217224">
      <w:pPr>
        <w:widowControl w:val="0"/>
        <w:autoSpaceDE w:val="0"/>
        <w:autoSpaceDN w:val="0"/>
        <w:adjustRightInd w:val="0"/>
        <w:spacing w:after="60" w:line="220" w:lineRule="atLeast"/>
        <w:jc w:val="both"/>
        <w:rPr>
          <w:sz w:val="20"/>
          <w:szCs w:val="20"/>
          <w:rPrChange w:id="7" w:author="Mária Bosnovičová" w:date="2025-01-10T14:52:00Z">
            <w:rPr/>
          </w:rPrChange>
        </w:rPr>
        <w:pPrChange w:id="8" w:author="Mária Bosnovičová" w:date="2025-01-10T14:52:00Z">
          <w:pPr>
            <w:pStyle w:val="Odstavecseseznamem"/>
            <w:widowControl w:val="0"/>
            <w:numPr>
              <w:numId w:val="4"/>
            </w:numPr>
            <w:autoSpaceDE w:val="0"/>
            <w:autoSpaceDN w:val="0"/>
            <w:adjustRightInd w:val="0"/>
            <w:spacing w:after="60" w:line="220" w:lineRule="atLeast"/>
            <w:ind w:left="360" w:hanging="360"/>
            <w:contextualSpacing w:val="0"/>
            <w:jc w:val="both"/>
          </w:pPr>
        </w:pPrChange>
      </w:pPr>
      <w:del w:id="9" w:author="Mária Bosnovičová" w:date="2025-01-10T14:52:00Z">
        <w:r w:rsidRPr="00A216C1" w:rsidDel="00A216C1">
          <w:rPr>
            <w:sz w:val="20"/>
            <w:szCs w:val="20"/>
            <w:rPrChange w:id="10" w:author="Mária Bosnovičová" w:date="2025-01-10T14:52:00Z">
              <w:rPr/>
            </w:rPrChange>
          </w:rPr>
          <w:delText>.</w:delText>
        </w:r>
      </w:del>
    </w:p>
    <w:p w14:paraId="6964A3EB" w14:textId="251536E9" w:rsidR="00016142" w:rsidRPr="00763066" w:rsidRDefault="00016142" w:rsidP="00426A45">
      <w:pPr>
        <w:pStyle w:val="Odstavecseseznamem"/>
        <w:widowControl w:val="0"/>
        <w:numPr>
          <w:ilvl w:val="0"/>
          <w:numId w:val="4"/>
        </w:numPr>
        <w:autoSpaceDE w:val="0"/>
        <w:autoSpaceDN w:val="0"/>
        <w:adjustRightInd w:val="0"/>
        <w:spacing w:after="60" w:line="220" w:lineRule="atLeast"/>
        <w:contextualSpacing w:val="0"/>
        <w:jc w:val="both"/>
        <w:rPr>
          <w:sz w:val="20"/>
          <w:szCs w:val="20"/>
        </w:rPr>
      </w:pPr>
      <w:r w:rsidRPr="00CA3170">
        <w:rPr>
          <w:sz w:val="20"/>
          <w:szCs w:val="20"/>
        </w:rPr>
        <w:t>Poskytovatel jako plátce daně z přidané hodnoty připočítá vždy u jednotlivého uskutečnění zdanitelného plnění k fakturované částce daň z přidané hodnoty v sazbě odpovídající zákonné úpravě v době, kdy bylo zdanitelné plnění uskutečněno. Objednatel se daň z přidané hodnoty zavazuje uhradit.</w:t>
      </w:r>
    </w:p>
    <w:p w14:paraId="7FF4F36C" w14:textId="65090818" w:rsidR="00016142" w:rsidRPr="00016142" w:rsidRDefault="00016142" w:rsidP="00763066">
      <w:pPr>
        <w:pStyle w:val="Odstavecseseznamem"/>
        <w:numPr>
          <w:ilvl w:val="0"/>
          <w:numId w:val="4"/>
        </w:numPr>
        <w:jc w:val="both"/>
        <w:rPr>
          <w:sz w:val="20"/>
          <w:szCs w:val="20"/>
        </w:rPr>
      </w:pPr>
      <w:r w:rsidRPr="00016142">
        <w:rPr>
          <w:sz w:val="20"/>
          <w:szCs w:val="20"/>
        </w:rPr>
        <w:t xml:space="preserve">Dodání </w:t>
      </w:r>
      <w:r w:rsidR="00C81C43">
        <w:rPr>
          <w:sz w:val="20"/>
          <w:szCs w:val="20"/>
        </w:rPr>
        <w:t>služeb</w:t>
      </w:r>
      <w:r w:rsidRPr="00016142">
        <w:rPr>
          <w:sz w:val="20"/>
          <w:szCs w:val="20"/>
        </w:rPr>
        <w:t xml:space="preserve"> je zároveň pokládáno za uskutečnění zdanitelného plnění ve smyslu zákona č. 235/2004 Sb., o dani z přidané hodnoty, ve znění pozdějších předpisů. Faktura musí obsahovat všechny náležitosti řádného účetního a daňového dokladu ve smyslu příslušných právních předpisů, zejména shora uvedeného zákona o dani z přidané hodnoty. V případě, že faktura nebude mít odpovídající náležitosti nebo nebude jinak v souladu s touto smlouvou, je objednatel oprávněn ji vrátit ve lhůtě platnosti zpět poskytovatel k doplnění či opravě, aniž se tak dostane do prodlení s plněním příslušného závazku. Lhůta splatnosti počíná běžet znovu od opětovného doručení náležitě doplněného či opraveného dokladu.</w:t>
      </w:r>
    </w:p>
    <w:p w14:paraId="42A81BFF" w14:textId="77777777" w:rsidR="00016142" w:rsidRPr="00763066" w:rsidRDefault="00016142" w:rsidP="00763066">
      <w:pPr>
        <w:pStyle w:val="Odstavecseseznamem"/>
        <w:numPr>
          <w:ilvl w:val="0"/>
          <w:numId w:val="4"/>
        </w:numPr>
        <w:rPr>
          <w:sz w:val="20"/>
          <w:szCs w:val="20"/>
        </w:rPr>
      </w:pPr>
      <w:r w:rsidRPr="00763066">
        <w:rPr>
          <w:sz w:val="20"/>
          <w:szCs w:val="20"/>
        </w:rPr>
        <w:t>Kromě náležitostí stanovených platnými právními předpisy pro daňový doklad je dodavatel povinen ve fakturách uvést i tyto údaje:</w:t>
      </w:r>
    </w:p>
    <w:p w14:paraId="4646E71E" w14:textId="77777777" w:rsidR="00016142" w:rsidRPr="00763066" w:rsidRDefault="00016142" w:rsidP="00016142">
      <w:pPr>
        <w:pStyle w:val="Nadpis2"/>
        <w:numPr>
          <w:ilvl w:val="0"/>
          <w:numId w:val="36"/>
        </w:numPr>
        <w:spacing w:line="276" w:lineRule="auto"/>
        <w:ind w:left="993" w:firstLine="0"/>
        <w:rPr>
          <w:b w:val="0"/>
          <w:bCs w:val="0"/>
          <w:color w:val="auto"/>
          <w:sz w:val="20"/>
          <w:szCs w:val="20"/>
        </w:rPr>
      </w:pPr>
      <w:r w:rsidRPr="00763066">
        <w:rPr>
          <w:b w:val="0"/>
          <w:bCs w:val="0"/>
          <w:color w:val="auto"/>
          <w:sz w:val="20"/>
          <w:szCs w:val="20"/>
        </w:rPr>
        <w:t>identifikaci poskytovatele a objednatele,</w:t>
      </w:r>
    </w:p>
    <w:p w14:paraId="291D4FCD" w14:textId="77777777" w:rsidR="00016142" w:rsidRPr="00763066" w:rsidRDefault="00016142" w:rsidP="00016142">
      <w:pPr>
        <w:pStyle w:val="Nadpis2"/>
        <w:numPr>
          <w:ilvl w:val="0"/>
          <w:numId w:val="36"/>
        </w:numPr>
        <w:spacing w:line="276" w:lineRule="auto"/>
        <w:ind w:left="993" w:firstLine="0"/>
        <w:rPr>
          <w:b w:val="0"/>
          <w:bCs w:val="0"/>
          <w:color w:val="auto"/>
          <w:sz w:val="20"/>
          <w:szCs w:val="20"/>
        </w:rPr>
      </w:pPr>
      <w:r w:rsidRPr="00763066">
        <w:rPr>
          <w:b w:val="0"/>
          <w:bCs w:val="0"/>
          <w:color w:val="auto"/>
          <w:sz w:val="20"/>
          <w:szCs w:val="20"/>
        </w:rPr>
        <w:t>den splatnosti,</w:t>
      </w:r>
    </w:p>
    <w:p w14:paraId="648B4682" w14:textId="77777777" w:rsidR="00016142" w:rsidRPr="00763066" w:rsidRDefault="00016142" w:rsidP="00016142">
      <w:pPr>
        <w:pStyle w:val="Nadpis2"/>
        <w:numPr>
          <w:ilvl w:val="0"/>
          <w:numId w:val="36"/>
        </w:numPr>
        <w:spacing w:line="276" w:lineRule="auto"/>
        <w:ind w:left="993" w:firstLine="0"/>
        <w:rPr>
          <w:b w:val="0"/>
          <w:bCs w:val="0"/>
          <w:color w:val="auto"/>
          <w:sz w:val="20"/>
          <w:szCs w:val="20"/>
        </w:rPr>
      </w:pPr>
      <w:r w:rsidRPr="00763066">
        <w:rPr>
          <w:b w:val="0"/>
          <w:bCs w:val="0"/>
          <w:color w:val="auto"/>
          <w:sz w:val="20"/>
          <w:szCs w:val="20"/>
        </w:rPr>
        <w:t>označení peněžního ústavu a číslo účtu, ve prospěch, kterého má být provedena platba, konstantní a variabilní symbol,</w:t>
      </w:r>
    </w:p>
    <w:p w14:paraId="4E1CDDAA" w14:textId="77777777" w:rsidR="00016142" w:rsidRPr="00763066" w:rsidRDefault="00016142" w:rsidP="00016142">
      <w:pPr>
        <w:pStyle w:val="Nadpis2"/>
        <w:numPr>
          <w:ilvl w:val="0"/>
          <w:numId w:val="36"/>
        </w:numPr>
        <w:spacing w:line="276" w:lineRule="auto"/>
        <w:ind w:left="993" w:firstLine="0"/>
        <w:rPr>
          <w:b w:val="0"/>
          <w:bCs w:val="0"/>
          <w:color w:val="auto"/>
          <w:sz w:val="20"/>
          <w:szCs w:val="20"/>
        </w:rPr>
      </w:pPr>
      <w:r w:rsidRPr="00763066">
        <w:rPr>
          <w:b w:val="0"/>
          <w:bCs w:val="0"/>
          <w:color w:val="auto"/>
          <w:sz w:val="20"/>
          <w:szCs w:val="20"/>
        </w:rPr>
        <w:t>odvolávka na tuto smlouvu,</w:t>
      </w:r>
    </w:p>
    <w:p w14:paraId="4470A6F0" w14:textId="77777777" w:rsidR="00016142" w:rsidRPr="00763066" w:rsidRDefault="00016142" w:rsidP="00016142">
      <w:pPr>
        <w:pStyle w:val="Nadpis2"/>
        <w:numPr>
          <w:ilvl w:val="0"/>
          <w:numId w:val="36"/>
        </w:numPr>
        <w:spacing w:line="276" w:lineRule="auto"/>
        <w:ind w:left="993" w:firstLine="0"/>
        <w:rPr>
          <w:b w:val="0"/>
          <w:bCs w:val="0"/>
          <w:color w:val="auto"/>
          <w:sz w:val="20"/>
          <w:szCs w:val="20"/>
        </w:rPr>
      </w:pPr>
      <w:r w:rsidRPr="00763066">
        <w:rPr>
          <w:b w:val="0"/>
          <w:bCs w:val="0"/>
          <w:color w:val="auto"/>
          <w:sz w:val="20"/>
          <w:szCs w:val="20"/>
        </w:rPr>
        <w:t>razítko a podpis osoby oprávněné k vystavení zálohového listu, dílčího a konečného účetního dokladu,</w:t>
      </w:r>
    </w:p>
    <w:p w14:paraId="30C11968" w14:textId="77777777" w:rsidR="00016142" w:rsidRPr="00763066" w:rsidRDefault="00016142" w:rsidP="00016142">
      <w:pPr>
        <w:pStyle w:val="Nadpis2"/>
        <w:numPr>
          <w:ilvl w:val="0"/>
          <w:numId w:val="36"/>
        </w:numPr>
        <w:spacing w:line="276" w:lineRule="auto"/>
        <w:ind w:left="993" w:firstLine="0"/>
        <w:rPr>
          <w:b w:val="0"/>
          <w:bCs w:val="0"/>
          <w:color w:val="auto"/>
          <w:sz w:val="20"/>
          <w:szCs w:val="20"/>
        </w:rPr>
      </w:pPr>
      <w:r w:rsidRPr="00763066">
        <w:rPr>
          <w:b w:val="0"/>
          <w:bCs w:val="0"/>
          <w:color w:val="auto"/>
          <w:sz w:val="20"/>
          <w:szCs w:val="20"/>
        </w:rPr>
        <w:t>soupis příloh,</w:t>
      </w:r>
    </w:p>
    <w:p w14:paraId="7AF88AE9" w14:textId="77777777" w:rsidR="00016142" w:rsidRPr="00763066" w:rsidRDefault="00016142" w:rsidP="00016142">
      <w:pPr>
        <w:pStyle w:val="Nadpis2"/>
        <w:numPr>
          <w:ilvl w:val="0"/>
          <w:numId w:val="36"/>
        </w:numPr>
        <w:spacing w:line="276" w:lineRule="auto"/>
        <w:ind w:left="993" w:firstLine="0"/>
        <w:rPr>
          <w:b w:val="0"/>
          <w:bCs w:val="0"/>
          <w:color w:val="auto"/>
          <w:sz w:val="20"/>
          <w:szCs w:val="20"/>
        </w:rPr>
      </w:pPr>
      <w:r w:rsidRPr="00763066">
        <w:rPr>
          <w:b w:val="0"/>
          <w:bCs w:val="0"/>
          <w:color w:val="auto"/>
          <w:sz w:val="20"/>
          <w:szCs w:val="20"/>
        </w:rPr>
        <w:t>název a číslo projektu:</w:t>
      </w:r>
    </w:p>
    <w:p w14:paraId="2BF60E92" w14:textId="77777777" w:rsidR="00016142" w:rsidRPr="00763066" w:rsidRDefault="00016142" w:rsidP="00016142">
      <w:pPr>
        <w:pStyle w:val="Nadpis2"/>
        <w:numPr>
          <w:ilvl w:val="0"/>
          <w:numId w:val="36"/>
        </w:numPr>
        <w:spacing w:line="276" w:lineRule="auto"/>
        <w:ind w:left="993" w:firstLine="0"/>
        <w:rPr>
          <w:b w:val="0"/>
          <w:bCs w:val="0"/>
          <w:color w:val="auto"/>
          <w:sz w:val="20"/>
          <w:szCs w:val="20"/>
        </w:rPr>
      </w:pPr>
      <w:r w:rsidRPr="00763066">
        <w:rPr>
          <w:b w:val="0"/>
          <w:bCs w:val="0"/>
          <w:color w:val="auto"/>
          <w:sz w:val="20"/>
          <w:szCs w:val="20"/>
        </w:rPr>
        <w:t xml:space="preserve">ONN: Rozvoj eHealth v Nemocnici Náchod, </w:t>
      </w:r>
      <w:proofErr w:type="spellStart"/>
      <w:r w:rsidRPr="00763066">
        <w:rPr>
          <w:b w:val="0"/>
          <w:bCs w:val="0"/>
          <w:color w:val="auto"/>
          <w:sz w:val="20"/>
          <w:szCs w:val="20"/>
        </w:rPr>
        <w:t>reg</w:t>
      </w:r>
      <w:proofErr w:type="spellEnd"/>
      <w:r w:rsidRPr="00763066">
        <w:rPr>
          <w:b w:val="0"/>
          <w:bCs w:val="0"/>
          <w:color w:val="auto"/>
          <w:sz w:val="20"/>
          <w:szCs w:val="20"/>
        </w:rPr>
        <w:t>. č. [doplní Objednatel]</w:t>
      </w:r>
    </w:p>
    <w:p w14:paraId="1999CFAF" w14:textId="77777777" w:rsidR="00016142" w:rsidRPr="00763066" w:rsidRDefault="00016142" w:rsidP="00016142">
      <w:pPr>
        <w:pStyle w:val="Nadpis2"/>
        <w:numPr>
          <w:ilvl w:val="0"/>
          <w:numId w:val="36"/>
        </w:numPr>
        <w:spacing w:line="276" w:lineRule="auto"/>
        <w:ind w:left="993" w:firstLine="0"/>
        <w:rPr>
          <w:b w:val="0"/>
          <w:bCs w:val="0"/>
          <w:color w:val="auto"/>
          <w:sz w:val="20"/>
          <w:szCs w:val="20"/>
        </w:rPr>
      </w:pPr>
      <w:r w:rsidRPr="00763066">
        <w:rPr>
          <w:b w:val="0"/>
          <w:bCs w:val="0"/>
          <w:color w:val="auto"/>
          <w:sz w:val="20"/>
          <w:szCs w:val="20"/>
        </w:rPr>
        <w:t xml:space="preserve">NRK: Rozvoj eHealth Nemocnice Rychnov nad Kněžnou , </w:t>
      </w:r>
      <w:proofErr w:type="spellStart"/>
      <w:r w:rsidRPr="00763066">
        <w:rPr>
          <w:b w:val="0"/>
          <w:bCs w:val="0"/>
          <w:color w:val="auto"/>
          <w:sz w:val="20"/>
          <w:szCs w:val="20"/>
        </w:rPr>
        <w:t>reg</w:t>
      </w:r>
      <w:proofErr w:type="spellEnd"/>
      <w:r w:rsidRPr="00763066">
        <w:rPr>
          <w:b w:val="0"/>
          <w:bCs w:val="0"/>
          <w:color w:val="auto"/>
          <w:sz w:val="20"/>
          <w:szCs w:val="20"/>
        </w:rPr>
        <w:t>. č. [doplní Objednatel].</w:t>
      </w:r>
    </w:p>
    <w:p w14:paraId="2A9E94EA" w14:textId="77777777" w:rsidR="00016142" w:rsidRDefault="00016142" w:rsidP="00763066">
      <w:pPr>
        <w:pStyle w:val="Odstavecseseznamem"/>
        <w:widowControl w:val="0"/>
        <w:autoSpaceDE w:val="0"/>
        <w:autoSpaceDN w:val="0"/>
        <w:adjustRightInd w:val="0"/>
        <w:spacing w:after="60" w:line="220" w:lineRule="atLeast"/>
        <w:ind w:left="360"/>
        <w:contextualSpacing w:val="0"/>
        <w:jc w:val="both"/>
        <w:rPr>
          <w:sz w:val="20"/>
          <w:szCs w:val="20"/>
        </w:rPr>
      </w:pPr>
    </w:p>
    <w:p w14:paraId="760D876E" w14:textId="77777777" w:rsidR="006F5F0B" w:rsidRPr="00165502" w:rsidRDefault="006F5F0B" w:rsidP="006F5F0B">
      <w:pPr>
        <w:pStyle w:val="Odstavecseseznamem"/>
        <w:widowControl w:val="0"/>
        <w:autoSpaceDE w:val="0"/>
        <w:autoSpaceDN w:val="0"/>
        <w:adjustRightInd w:val="0"/>
        <w:spacing w:after="60" w:line="220" w:lineRule="atLeast"/>
        <w:ind w:left="360"/>
        <w:contextualSpacing w:val="0"/>
        <w:jc w:val="both"/>
        <w:rPr>
          <w:sz w:val="20"/>
          <w:szCs w:val="20"/>
        </w:rPr>
      </w:pPr>
    </w:p>
    <w:p w14:paraId="7171808C" w14:textId="6EB80C86" w:rsidR="00C562F7" w:rsidRPr="00CA3170" w:rsidRDefault="00C562F7" w:rsidP="00C562F7">
      <w:pPr>
        <w:widowControl w:val="0"/>
        <w:autoSpaceDE w:val="0"/>
        <w:autoSpaceDN w:val="0"/>
        <w:adjustRightInd w:val="0"/>
        <w:spacing w:line="220" w:lineRule="atLeast"/>
        <w:jc w:val="both"/>
        <w:rPr>
          <w:sz w:val="20"/>
          <w:szCs w:val="20"/>
        </w:rPr>
      </w:pPr>
    </w:p>
    <w:p w14:paraId="2A5D79DD" w14:textId="72BCB8A5" w:rsidR="007E346F" w:rsidRPr="00CA3170" w:rsidRDefault="007E346F" w:rsidP="007E346F">
      <w:pPr>
        <w:widowControl w:val="0"/>
        <w:autoSpaceDE w:val="0"/>
        <w:autoSpaceDN w:val="0"/>
        <w:adjustRightInd w:val="0"/>
        <w:spacing w:line="220" w:lineRule="atLeast"/>
        <w:jc w:val="center"/>
        <w:rPr>
          <w:b/>
          <w:sz w:val="22"/>
          <w:szCs w:val="20"/>
        </w:rPr>
      </w:pPr>
      <w:r w:rsidRPr="00CA3170">
        <w:rPr>
          <w:b/>
          <w:sz w:val="22"/>
          <w:szCs w:val="20"/>
        </w:rPr>
        <w:t xml:space="preserve">Článek </w:t>
      </w:r>
      <w:r w:rsidR="007A2294">
        <w:rPr>
          <w:b/>
          <w:sz w:val="22"/>
          <w:szCs w:val="20"/>
        </w:rPr>
        <w:t>5</w:t>
      </w:r>
    </w:p>
    <w:p w14:paraId="5F18E8A0" w14:textId="77777777" w:rsidR="007E346F" w:rsidRDefault="007E346F" w:rsidP="007E346F">
      <w:pPr>
        <w:widowControl w:val="0"/>
        <w:autoSpaceDE w:val="0"/>
        <w:autoSpaceDN w:val="0"/>
        <w:adjustRightInd w:val="0"/>
        <w:spacing w:line="220" w:lineRule="atLeast"/>
        <w:jc w:val="center"/>
        <w:rPr>
          <w:b/>
          <w:sz w:val="20"/>
          <w:szCs w:val="20"/>
        </w:rPr>
      </w:pPr>
      <w:r w:rsidRPr="00CA3170">
        <w:rPr>
          <w:b/>
          <w:sz w:val="20"/>
          <w:szCs w:val="20"/>
        </w:rPr>
        <w:t>Práva a povinnosti smluvních stran</w:t>
      </w:r>
    </w:p>
    <w:p w14:paraId="43D133D2" w14:textId="77777777" w:rsidR="00165502" w:rsidRPr="00CA3170" w:rsidRDefault="00165502" w:rsidP="007E346F">
      <w:pPr>
        <w:widowControl w:val="0"/>
        <w:autoSpaceDE w:val="0"/>
        <w:autoSpaceDN w:val="0"/>
        <w:adjustRightInd w:val="0"/>
        <w:spacing w:line="220" w:lineRule="atLeast"/>
        <w:jc w:val="center"/>
        <w:rPr>
          <w:b/>
          <w:sz w:val="20"/>
          <w:szCs w:val="20"/>
        </w:rPr>
      </w:pPr>
    </w:p>
    <w:p w14:paraId="59A13E0E" w14:textId="77777777" w:rsidR="00D768F3" w:rsidRPr="00CA3170" w:rsidRDefault="007E346F" w:rsidP="004F3C96">
      <w:pPr>
        <w:pStyle w:val="Odstavecseseznamem"/>
        <w:widowControl w:val="0"/>
        <w:numPr>
          <w:ilvl w:val="0"/>
          <w:numId w:val="9"/>
        </w:numPr>
        <w:autoSpaceDE w:val="0"/>
        <w:autoSpaceDN w:val="0"/>
        <w:adjustRightInd w:val="0"/>
        <w:spacing w:after="60" w:line="220" w:lineRule="atLeast"/>
        <w:ind w:left="357" w:hanging="357"/>
        <w:contextualSpacing w:val="0"/>
        <w:jc w:val="both"/>
        <w:rPr>
          <w:sz w:val="20"/>
          <w:szCs w:val="20"/>
        </w:rPr>
      </w:pPr>
      <w:r w:rsidRPr="00CA3170">
        <w:rPr>
          <w:sz w:val="20"/>
          <w:szCs w:val="20"/>
        </w:rPr>
        <w:t xml:space="preserve">Objednatel se zavazuje poskytovat </w:t>
      </w:r>
      <w:r w:rsidR="00A92FE2" w:rsidRPr="00CA3170">
        <w:rPr>
          <w:sz w:val="20"/>
          <w:szCs w:val="20"/>
        </w:rPr>
        <w:t xml:space="preserve">poskytovateli </w:t>
      </w:r>
      <w:r w:rsidRPr="00CA3170">
        <w:rPr>
          <w:sz w:val="20"/>
          <w:szCs w:val="20"/>
        </w:rPr>
        <w:t xml:space="preserve">úplné, pravdivé a včasné informace potřebné k řádnému plnění závazků </w:t>
      </w:r>
      <w:r w:rsidR="00A92FE2" w:rsidRPr="00CA3170">
        <w:rPr>
          <w:sz w:val="20"/>
          <w:szCs w:val="20"/>
        </w:rPr>
        <w:t>poskytovatele</w:t>
      </w:r>
      <w:r w:rsidRPr="00CA3170">
        <w:rPr>
          <w:sz w:val="20"/>
          <w:szCs w:val="20"/>
        </w:rPr>
        <w:t>.</w:t>
      </w:r>
    </w:p>
    <w:p w14:paraId="19D68990" w14:textId="66F3D960" w:rsidR="00D768F3" w:rsidRDefault="007E346F" w:rsidP="004F3C96">
      <w:pPr>
        <w:pStyle w:val="Odstavecseseznamem"/>
        <w:widowControl w:val="0"/>
        <w:numPr>
          <w:ilvl w:val="0"/>
          <w:numId w:val="9"/>
        </w:numPr>
        <w:autoSpaceDE w:val="0"/>
        <w:autoSpaceDN w:val="0"/>
        <w:adjustRightInd w:val="0"/>
        <w:spacing w:after="60" w:line="220" w:lineRule="atLeast"/>
        <w:ind w:left="357" w:hanging="357"/>
        <w:contextualSpacing w:val="0"/>
        <w:jc w:val="both"/>
        <w:rPr>
          <w:sz w:val="20"/>
          <w:szCs w:val="20"/>
        </w:rPr>
      </w:pPr>
      <w:r w:rsidRPr="00CA3170">
        <w:rPr>
          <w:sz w:val="20"/>
          <w:szCs w:val="20"/>
        </w:rPr>
        <w:t xml:space="preserve">Objednatel se zavazuje zajistit pro </w:t>
      </w:r>
      <w:r w:rsidR="00A92FE2" w:rsidRPr="00CA3170">
        <w:rPr>
          <w:sz w:val="20"/>
          <w:szCs w:val="20"/>
        </w:rPr>
        <w:t xml:space="preserve">poskytovatele </w:t>
      </w:r>
      <w:r w:rsidRPr="00CA3170">
        <w:rPr>
          <w:sz w:val="20"/>
          <w:szCs w:val="20"/>
        </w:rPr>
        <w:t xml:space="preserve">potřebné </w:t>
      </w:r>
      <w:proofErr w:type="spellStart"/>
      <w:r w:rsidRPr="00CA3170">
        <w:rPr>
          <w:sz w:val="20"/>
          <w:szCs w:val="20"/>
        </w:rPr>
        <w:t>technicko-organizační</w:t>
      </w:r>
      <w:proofErr w:type="spellEnd"/>
      <w:r w:rsidRPr="00CA3170">
        <w:rPr>
          <w:sz w:val="20"/>
          <w:szCs w:val="20"/>
        </w:rPr>
        <w:t xml:space="preserve"> podmínky vyplývající z této </w:t>
      </w:r>
      <w:r w:rsidR="004224A5" w:rsidRPr="00CA3170">
        <w:rPr>
          <w:sz w:val="20"/>
          <w:szCs w:val="20"/>
        </w:rPr>
        <w:t>S</w:t>
      </w:r>
      <w:r w:rsidRPr="00CA3170">
        <w:rPr>
          <w:sz w:val="20"/>
          <w:szCs w:val="20"/>
        </w:rPr>
        <w:t xml:space="preserve">mlouvy. </w:t>
      </w:r>
      <w:r w:rsidR="004F3C96" w:rsidRPr="00CA3170">
        <w:rPr>
          <w:sz w:val="20"/>
          <w:szCs w:val="20"/>
        </w:rPr>
        <w:t>Technicko-organizačními</w:t>
      </w:r>
      <w:r w:rsidRPr="00CA3170">
        <w:rPr>
          <w:sz w:val="20"/>
          <w:szCs w:val="20"/>
        </w:rPr>
        <w:t xml:space="preserve"> podmínkami se rozumí umožnění plného přístupu </w:t>
      </w:r>
      <w:r w:rsidR="00A92FE2" w:rsidRPr="00CA3170">
        <w:rPr>
          <w:sz w:val="20"/>
          <w:szCs w:val="20"/>
        </w:rPr>
        <w:t xml:space="preserve">poskytovatele </w:t>
      </w:r>
      <w:r w:rsidRPr="00CA3170">
        <w:rPr>
          <w:sz w:val="20"/>
          <w:szCs w:val="20"/>
        </w:rPr>
        <w:t>a jeho pracovníků k</w:t>
      </w:r>
      <w:r w:rsidR="004E3CFA" w:rsidRPr="00CA3170">
        <w:rPr>
          <w:sz w:val="20"/>
          <w:szCs w:val="20"/>
        </w:rPr>
        <w:t xml:space="preserve"> prostředí, </w:t>
      </w:r>
      <w:r w:rsidRPr="00CA3170">
        <w:rPr>
          <w:sz w:val="20"/>
          <w:szCs w:val="20"/>
        </w:rPr>
        <w:t>vybavení</w:t>
      </w:r>
      <w:r w:rsidR="004E3CFA" w:rsidRPr="00CA3170">
        <w:rPr>
          <w:sz w:val="20"/>
          <w:szCs w:val="20"/>
        </w:rPr>
        <w:t>,</w:t>
      </w:r>
      <w:r w:rsidRPr="00CA3170">
        <w:rPr>
          <w:sz w:val="20"/>
          <w:szCs w:val="20"/>
        </w:rPr>
        <w:t xml:space="preserve"> k automatizovanému i neautomatizovanému informačnímu systému objednatele, a to v rozsahu nezbytném pro řádné plnění této </w:t>
      </w:r>
      <w:r w:rsidR="004224A5" w:rsidRPr="00CA3170">
        <w:rPr>
          <w:sz w:val="20"/>
          <w:szCs w:val="20"/>
        </w:rPr>
        <w:t>S</w:t>
      </w:r>
      <w:r w:rsidRPr="00CA3170">
        <w:rPr>
          <w:sz w:val="20"/>
          <w:szCs w:val="20"/>
        </w:rPr>
        <w:t xml:space="preserve">mlouvy. </w:t>
      </w:r>
    </w:p>
    <w:p w14:paraId="33E73874" w14:textId="268876E2" w:rsidR="00CC6E43" w:rsidRPr="00CA3170" w:rsidRDefault="00CC6E43" w:rsidP="004F3C96">
      <w:pPr>
        <w:pStyle w:val="Odstavecseseznamem"/>
        <w:widowControl w:val="0"/>
        <w:numPr>
          <w:ilvl w:val="0"/>
          <w:numId w:val="9"/>
        </w:numPr>
        <w:autoSpaceDE w:val="0"/>
        <w:autoSpaceDN w:val="0"/>
        <w:adjustRightInd w:val="0"/>
        <w:spacing w:after="60" w:line="220" w:lineRule="atLeast"/>
        <w:ind w:left="357" w:hanging="357"/>
        <w:contextualSpacing w:val="0"/>
        <w:jc w:val="both"/>
        <w:rPr>
          <w:sz w:val="20"/>
          <w:szCs w:val="20"/>
        </w:rPr>
      </w:pPr>
      <w:r w:rsidRPr="00CC6E43">
        <w:rPr>
          <w:sz w:val="20"/>
          <w:szCs w:val="20"/>
        </w:rPr>
        <w:t xml:space="preserve">Objednatel se zavazuje umožnit za účelem plnění této smlouvy poskytovateli vzdálený přístup do serverového a síťového prostředí objednatele, a to dle podmínek uvedených v příloze č. </w:t>
      </w:r>
      <w:r w:rsidR="00EA0CE4">
        <w:rPr>
          <w:sz w:val="20"/>
          <w:szCs w:val="20"/>
        </w:rPr>
        <w:t>4</w:t>
      </w:r>
      <w:r w:rsidRPr="00CC6E43">
        <w:rPr>
          <w:sz w:val="20"/>
          <w:szCs w:val="20"/>
        </w:rPr>
        <w:t xml:space="preserve"> této smlouvy. Objednatel se zavazuje, že umožní poskytovateli vzdálený přístup do serverového a síťového prostředí za účelem plnění dle této smlouvy nejpozději do </w:t>
      </w:r>
      <w:r w:rsidR="00180EC2">
        <w:rPr>
          <w:sz w:val="20"/>
          <w:szCs w:val="20"/>
        </w:rPr>
        <w:t>1</w:t>
      </w:r>
      <w:r w:rsidR="00180EC2" w:rsidRPr="00CC6E43">
        <w:rPr>
          <w:sz w:val="20"/>
          <w:szCs w:val="20"/>
        </w:rPr>
        <w:t xml:space="preserve"> </w:t>
      </w:r>
      <w:r w:rsidRPr="00CC6E43">
        <w:rPr>
          <w:sz w:val="20"/>
          <w:szCs w:val="20"/>
        </w:rPr>
        <w:t>pracovní</w:t>
      </w:r>
      <w:r w:rsidR="00180EC2">
        <w:rPr>
          <w:sz w:val="20"/>
          <w:szCs w:val="20"/>
        </w:rPr>
        <w:t>ho</w:t>
      </w:r>
      <w:r w:rsidRPr="00CC6E43">
        <w:rPr>
          <w:sz w:val="20"/>
          <w:szCs w:val="20"/>
        </w:rPr>
        <w:t xml:space="preserve"> dn</w:t>
      </w:r>
      <w:r w:rsidR="00180EC2">
        <w:rPr>
          <w:sz w:val="20"/>
          <w:szCs w:val="20"/>
        </w:rPr>
        <w:t>e</w:t>
      </w:r>
      <w:r w:rsidRPr="00CC6E43">
        <w:rPr>
          <w:sz w:val="20"/>
          <w:szCs w:val="20"/>
        </w:rPr>
        <w:t xml:space="preserve"> ode </w:t>
      </w:r>
      <w:r>
        <w:rPr>
          <w:sz w:val="20"/>
          <w:szCs w:val="20"/>
        </w:rPr>
        <w:t xml:space="preserve">dne řádného dokončení </w:t>
      </w:r>
      <w:r w:rsidR="00C81C43">
        <w:rPr>
          <w:sz w:val="20"/>
          <w:szCs w:val="20"/>
        </w:rPr>
        <w:t>a akceptace</w:t>
      </w:r>
      <w:del w:id="11" w:author="Mária Bosnovičová" w:date="2025-01-10T14:53:00Z">
        <w:r w:rsidR="00D915BF" w:rsidDel="00A216C1">
          <w:rPr>
            <w:sz w:val="20"/>
            <w:szCs w:val="20"/>
          </w:rPr>
          <w:delText>4</w:delText>
        </w:r>
      </w:del>
      <w:r>
        <w:rPr>
          <w:sz w:val="20"/>
          <w:szCs w:val="20"/>
        </w:rPr>
        <w:t xml:space="preserve">. </w:t>
      </w:r>
    </w:p>
    <w:p w14:paraId="5668110F" w14:textId="5F1FDF12" w:rsidR="00D768F3" w:rsidRPr="00CA3170" w:rsidRDefault="00A92FE2" w:rsidP="004F3C96">
      <w:pPr>
        <w:pStyle w:val="Odstavecseseznamem"/>
        <w:widowControl w:val="0"/>
        <w:numPr>
          <w:ilvl w:val="0"/>
          <w:numId w:val="9"/>
        </w:numPr>
        <w:autoSpaceDE w:val="0"/>
        <w:autoSpaceDN w:val="0"/>
        <w:adjustRightInd w:val="0"/>
        <w:spacing w:after="60" w:line="220" w:lineRule="atLeast"/>
        <w:ind w:left="357" w:hanging="357"/>
        <w:contextualSpacing w:val="0"/>
        <w:jc w:val="both"/>
        <w:rPr>
          <w:sz w:val="20"/>
          <w:szCs w:val="20"/>
        </w:rPr>
      </w:pPr>
      <w:r w:rsidRPr="00CA3170">
        <w:rPr>
          <w:sz w:val="20"/>
          <w:szCs w:val="20"/>
        </w:rPr>
        <w:t xml:space="preserve">Poskytovatel </w:t>
      </w:r>
      <w:r w:rsidR="007E346F" w:rsidRPr="00CA3170">
        <w:rPr>
          <w:sz w:val="20"/>
          <w:szCs w:val="20"/>
        </w:rPr>
        <w:t xml:space="preserve">se zavazuje informovat bez zbytečného odkladu objednatele o veškerých skutečnostech, které </w:t>
      </w:r>
      <w:r w:rsidR="004E3CFA" w:rsidRPr="00CA3170">
        <w:rPr>
          <w:sz w:val="20"/>
          <w:szCs w:val="20"/>
        </w:rPr>
        <w:t>brání</w:t>
      </w:r>
      <w:r w:rsidR="007E346F" w:rsidRPr="00CA3170">
        <w:rPr>
          <w:sz w:val="20"/>
          <w:szCs w:val="20"/>
        </w:rPr>
        <w:t xml:space="preserve"> plnění závazků </w:t>
      </w:r>
      <w:r w:rsidR="004E3CFA" w:rsidRPr="00CA3170">
        <w:rPr>
          <w:sz w:val="20"/>
          <w:szCs w:val="20"/>
        </w:rPr>
        <w:t xml:space="preserve">vyplývající ze </w:t>
      </w:r>
      <w:r w:rsidR="004224A5" w:rsidRPr="00CA3170">
        <w:rPr>
          <w:sz w:val="20"/>
          <w:szCs w:val="20"/>
        </w:rPr>
        <w:t>S</w:t>
      </w:r>
      <w:r w:rsidR="004E3CFA" w:rsidRPr="00CA3170">
        <w:rPr>
          <w:sz w:val="20"/>
          <w:szCs w:val="20"/>
        </w:rPr>
        <w:t>mlouvy</w:t>
      </w:r>
      <w:r w:rsidR="007E346F" w:rsidRPr="00CA3170">
        <w:rPr>
          <w:sz w:val="20"/>
          <w:szCs w:val="20"/>
        </w:rPr>
        <w:t>.</w:t>
      </w:r>
    </w:p>
    <w:p w14:paraId="71634BAE" w14:textId="0E8886ED" w:rsidR="007E346F" w:rsidRDefault="00A92FE2" w:rsidP="004F3C96">
      <w:pPr>
        <w:pStyle w:val="Odstavecseseznamem"/>
        <w:widowControl w:val="0"/>
        <w:numPr>
          <w:ilvl w:val="0"/>
          <w:numId w:val="9"/>
        </w:numPr>
        <w:autoSpaceDE w:val="0"/>
        <w:autoSpaceDN w:val="0"/>
        <w:adjustRightInd w:val="0"/>
        <w:spacing w:after="60" w:line="220" w:lineRule="atLeast"/>
        <w:ind w:left="357" w:hanging="357"/>
        <w:contextualSpacing w:val="0"/>
        <w:jc w:val="both"/>
        <w:rPr>
          <w:sz w:val="20"/>
          <w:szCs w:val="20"/>
        </w:rPr>
      </w:pPr>
      <w:r w:rsidRPr="00CA3170">
        <w:rPr>
          <w:sz w:val="20"/>
          <w:szCs w:val="20"/>
        </w:rPr>
        <w:t xml:space="preserve">Poskytovatel </w:t>
      </w:r>
      <w:r w:rsidR="007E346F" w:rsidRPr="00CA3170">
        <w:rPr>
          <w:sz w:val="20"/>
          <w:szCs w:val="20"/>
        </w:rPr>
        <w:t>se zavazuje plnit své závazky vyplývající z</w:t>
      </w:r>
      <w:r w:rsidR="00CC6E43">
        <w:rPr>
          <w:sz w:val="20"/>
          <w:szCs w:val="20"/>
        </w:rPr>
        <w:t> </w:t>
      </w:r>
      <w:r w:rsidR="007E346F" w:rsidRPr="00CA3170">
        <w:rPr>
          <w:sz w:val="20"/>
          <w:szCs w:val="20"/>
        </w:rPr>
        <w:t xml:space="preserve">této </w:t>
      </w:r>
      <w:r w:rsidR="004224A5" w:rsidRPr="00CA3170">
        <w:rPr>
          <w:sz w:val="20"/>
          <w:szCs w:val="20"/>
        </w:rPr>
        <w:t>S</w:t>
      </w:r>
      <w:r w:rsidR="007E346F" w:rsidRPr="00CA3170">
        <w:rPr>
          <w:sz w:val="20"/>
          <w:szCs w:val="20"/>
        </w:rPr>
        <w:t>mlouvy v</w:t>
      </w:r>
      <w:r w:rsidR="00CC6E43">
        <w:rPr>
          <w:sz w:val="20"/>
          <w:szCs w:val="20"/>
        </w:rPr>
        <w:t> </w:t>
      </w:r>
      <w:r w:rsidR="007E346F" w:rsidRPr="00CA3170">
        <w:rPr>
          <w:sz w:val="20"/>
          <w:szCs w:val="20"/>
        </w:rPr>
        <w:t>souladu s</w:t>
      </w:r>
      <w:r w:rsidR="00CC6E43">
        <w:rPr>
          <w:sz w:val="20"/>
          <w:szCs w:val="20"/>
        </w:rPr>
        <w:t> </w:t>
      </w:r>
      <w:r w:rsidR="007E346F" w:rsidRPr="00CA3170">
        <w:rPr>
          <w:sz w:val="20"/>
          <w:szCs w:val="20"/>
        </w:rPr>
        <w:t>příslušnými obecně závaznými předpisy a jinými normami.</w:t>
      </w:r>
    </w:p>
    <w:p w14:paraId="541DB0FC" w14:textId="77777777" w:rsidR="0097572F" w:rsidRPr="00426A45" w:rsidRDefault="0097572F" w:rsidP="0097572F">
      <w:pPr>
        <w:pStyle w:val="Odstavecseseznamem"/>
        <w:numPr>
          <w:ilvl w:val="0"/>
          <w:numId w:val="9"/>
        </w:numPr>
        <w:rPr>
          <w:sz w:val="20"/>
          <w:szCs w:val="20"/>
        </w:rPr>
      </w:pPr>
      <w:bookmarkStart w:id="12" w:name="_Hlk187413255"/>
      <w:r w:rsidRPr="00426A45">
        <w:rPr>
          <w:sz w:val="20"/>
          <w:szCs w:val="20"/>
        </w:rPr>
        <w:lastRenderedPageBreak/>
        <w:t>Kybernetická bezpečnost</w:t>
      </w:r>
    </w:p>
    <w:p w14:paraId="121B9315" w14:textId="6DBCC7A0" w:rsidR="0097572F" w:rsidRPr="00426A45" w:rsidRDefault="0097572F" w:rsidP="00426A45">
      <w:pPr>
        <w:rPr>
          <w:sz w:val="20"/>
          <w:szCs w:val="20"/>
        </w:rPr>
      </w:pPr>
      <w:r w:rsidRPr="00426A45">
        <w:rPr>
          <w:sz w:val="20"/>
          <w:szCs w:val="20"/>
        </w:rPr>
        <w:t xml:space="preserve">Předmět plnění dle této smlouvy vstupuje do informačního prostředí </w:t>
      </w:r>
      <w:r>
        <w:rPr>
          <w:sz w:val="20"/>
          <w:szCs w:val="20"/>
        </w:rPr>
        <w:t>Objednatele</w:t>
      </w:r>
      <w:r w:rsidRPr="00426A45">
        <w:rPr>
          <w:sz w:val="20"/>
          <w:szCs w:val="20"/>
        </w:rPr>
        <w:t>, které podléhá dopadům následujících právních předpisů:</w:t>
      </w:r>
    </w:p>
    <w:p w14:paraId="46E656CF" w14:textId="77777777" w:rsidR="0097572F" w:rsidRPr="00426A45" w:rsidRDefault="0097572F" w:rsidP="00426A45">
      <w:pPr>
        <w:rPr>
          <w:sz w:val="20"/>
          <w:szCs w:val="20"/>
        </w:rPr>
      </w:pPr>
      <w:r w:rsidRPr="00426A45">
        <w:rPr>
          <w:sz w:val="20"/>
          <w:szCs w:val="20"/>
        </w:rPr>
        <w:t>•</w:t>
      </w:r>
      <w:r w:rsidRPr="00426A45">
        <w:rPr>
          <w:sz w:val="20"/>
          <w:szCs w:val="20"/>
        </w:rPr>
        <w:tab/>
        <w:t>Zákon č. 181/2014 Sb., o kybernetické bezpečnosti a o změně souvisejících zákonů (zákon o kybernetické bezpečnosti)</w:t>
      </w:r>
    </w:p>
    <w:p w14:paraId="0D9D164C" w14:textId="77777777" w:rsidR="0097572F" w:rsidRPr="00426A45" w:rsidRDefault="0097572F" w:rsidP="00426A45">
      <w:pPr>
        <w:rPr>
          <w:sz w:val="20"/>
          <w:szCs w:val="20"/>
        </w:rPr>
      </w:pPr>
      <w:r w:rsidRPr="00426A45">
        <w:rPr>
          <w:sz w:val="20"/>
          <w:szCs w:val="20"/>
        </w:rPr>
        <w:t>•</w:t>
      </w:r>
      <w:r w:rsidRPr="00426A45">
        <w:rPr>
          <w:sz w:val="20"/>
          <w:szCs w:val="20"/>
        </w:rPr>
        <w:tab/>
        <w:t>Vyhláška č. 82/2018 Sb., o bezpečnostních opatřeních, kybernetických bezpečnostních incidentech, reaktivních opatřeních, náležitostech podání v oblasti kybernetické bezpečnosti a likvidaci dat (vyhláška o kybernetické bezpečnosti)</w:t>
      </w:r>
    </w:p>
    <w:p w14:paraId="5E6D25F1" w14:textId="77777777" w:rsidR="0097572F" w:rsidRPr="00426A45" w:rsidRDefault="0097572F" w:rsidP="00426A45">
      <w:pPr>
        <w:rPr>
          <w:sz w:val="20"/>
          <w:szCs w:val="20"/>
        </w:rPr>
      </w:pPr>
      <w:r w:rsidRPr="00426A45">
        <w:rPr>
          <w:sz w:val="20"/>
          <w:szCs w:val="20"/>
        </w:rPr>
        <w:t>•</w:t>
      </w:r>
      <w:r w:rsidRPr="00426A45">
        <w:rPr>
          <w:sz w:val="20"/>
          <w:szCs w:val="20"/>
        </w:rPr>
        <w:tab/>
        <w:t>Směrnice Evropského parlamentu a Rady (EU) 2022/2555 ze dne 14. prosince 2022 o opatřeních k zajištění vysoké společné úrovně kybernetické bezpečnosti v Unii a o změně nařízení (EU) č. 910/2014 a směrnice (EU) 2018/1972 a o zrušení směrnice (EU) 2016/1148 (směrnice NIS 2)</w:t>
      </w:r>
    </w:p>
    <w:p w14:paraId="1C558191" w14:textId="77777777" w:rsidR="0097572F" w:rsidRPr="00426A45" w:rsidRDefault="0097572F" w:rsidP="00426A45">
      <w:pPr>
        <w:rPr>
          <w:sz w:val="20"/>
          <w:szCs w:val="20"/>
        </w:rPr>
      </w:pPr>
      <w:r w:rsidRPr="00426A45">
        <w:rPr>
          <w:sz w:val="20"/>
          <w:szCs w:val="20"/>
        </w:rPr>
        <w:t xml:space="preserve">Poskytovatel musí jednat řádně a v kontextu výše uvedených právních předpisů v oblasti kybernetické bezpečnosti a musí zajistit plnění podmínek v nich uvedených a dále musí zajistit, aby proces realizace plnění byl v souladu s výše uvedenými předpisy, neboť Oblastní nemocnice Náchod je osobou povinnou podle § 3, písm. g) zákona o kybernetické bezpečnosti. </w:t>
      </w:r>
    </w:p>
    <w:bookmarkEnd w:id="12"/>
    <w:p w14:paraId="26ACF41D" w14:textId="77777777" w:rsidR="0097572F" w:rsidRPr="00426A45" w:rsidRDefault="0097572F" w:rsidP="00426A45">
      <w:pPr>
        <w:widowControl w:val="0"/>
        <w:autoSpaceDE w:val="0"/>
        <w:autoSpaceDN w:val="0"/>
        <w:adjustRightInd w:val="0"/>
        <w:spacing w:after="60" w:line="220" w:lineRule="atLeast"/>
        <w:jc w:val="both"/>
        <w:rPr>
          <w:sz w:val="20"/>
          <w:szCs w:val="20"/>
        </w:rPr>
      </w:pPr>
    </w:p>
    <w:p w14:paraId="095B4D3F" w14:textId="77777777" w:rsidR="007E346F" w:rsidRPr="00CA3170" w:rsidRDefault="007E346F" w:rsidP="007E346F">
      <w:pPr>
        <w:widowControl w:val="0"/>
        <w:autoSpaceDE w:val="0"/>
        <w:autoSpaceDN w:val="0"/>
        <w:adjustRightInd w:val="0"/>
        <w:spacing w:line="220" w:lineRule="atLeast"/>
        <w:rPr>
          <w:sz w:val="20"/>
          <w:szCs w:val="20"/>
        </w:rPr>
      </w:pPr>
    </w:p>
    <w:p w14:paraId="0EAF2742" w14:textId="4D048AA7" w:rsidR="007E346F" w:rsidRPr="00CA3170" w:rsidRDefault="007E346F" w:rsidP="007E346F">
      <w:pPr>
        <w:widowControl w:val="0"/>
        <w:autoSpaceDE w:val="0"/>
        <w:autoSpaceDN w:val="0"/>
        <w:adjustRightInd w:val="0"/>
        <w:spacing w:line="220" w:lineRule="atLeast"/>
        <w:jc w:val="center"/>
        <w:rPr>
          <w:b/>
          <w:sz w:val="22"/>
          <w:szCs w:val="20"/>
        </w:rPr>
      </w:pPr>
      <w:r w:rsidRPr="00CA3170">
        <w:rPr>
          <w:b/>
          <w:sz w:val="22"/>
          <w:szCs w:val="20"/>
        </w:rPr>
        <w:t xml:space="preserve">Článek </w:t>
      </w:r>
      <w:r w:rsidR="007A2294">
        <w:rPr>
          <w:b/>
          <w:sz w:val="22"/>
          <w:szCs w:val="20"/>
        </w:rPr>
        <w:t>6</w:t>
      </w:r>
    </w:p>
    <w:p w14:paraId="7081B962" w14:textId="77777777" w:rsidR="007E346F" w:rsidRDefault="00D768F3" w:rsidP="007E346F">
      <w:pPr>
        <w:widowControl w:val="0"/>
        <w:autoSpaceDE w:val="0"/>
        <w:autoSpaceDN w:val="0"/>
        <w:adjustRightInd w:val="0"/>
        <w:spacing w:line="220" w:lineRule="atLeast"/>
        <w:jc w:val="center"/>
        <w:rPr>
          <w:b/>
          <w:sz w:val="20"/>
          <w:szCs w:val="20"/>
        </w:rPr>
      </w:pPr>
      <w:r w:rsidRPr="00CA3170">
        <w:rPr>
          <w:b/>
          <w:sz w:val="20"/>
          <w:szCs w:val="20"/>
        </w:rPr>
        <w:t>Odpovědnost za vady a záruka</w:t>
      </w:r>
    </w:p>
    <w:p w14:paraId="4AA79689" w14:textId="77777777" w:rsidR="00165502" w:rsidRPr="00CA3170" w:rsidRDefault="00165502" w:rsidP="007E346F">
      <w:pPr>
        <w:widowControl w:val="0"/>
        <w:autoSpaceDE w:val="0"/>
        <w:autoSpaceDN w:val="0"/>
        <w:adjustRightInd w:val="0"/>
        <w:spacing w:line="220" w:lineRule="atLeast"/>
        <w:jc w:val="center"/>
        <w:rPr>
          <w:b/>
          <w:sz w:val="20"/>
          <w:szCs w:val="20"/>
        </w:rPr>
      </w:pPr>
    </w:p>
    <w:p w14:paraId="3BB1DD76" w14:textId="3550B3F8" w:rsidR="00A032E4" w:rsidRPr="00CA3170" w:rsidRDefault="007E346F" w:rsidP="00F35A58">
      <w:pPr>
        <w:pStyle w:val="Odstavecseseznamem"/>
        <w:widowControl w:val="0"/>
        <w:numPr>
          <w:ilvl w:val="0"/>
          <w:numId w:val="7"/>
        </w:numPr>
        <w:autoSpaceDE w:val="0"/>
        <w:autoSpaceDN w:val="0"/>
        <w:adjustRightInd w:val="0"/>
        <w:spacing w:before="60" w:line="220" w:lineRule="atLeast"/>
        <w:ind w:left="357" w:hanging="357"/>
        <w:contextualSpacing w:val="0"/>
        <w:jc w:val="both"/>
        <w:rPr>
          <w:sz w:val="20"/>
          <w:szCs w:val="20"/>
        </w:rPr>
      </w:pPr>
      <w:r w:rsidRPr="00CA3170">
        <w:rPr>
          <w:sz w:val="20"/>
          <w:szCs w:val="20"/>
        </w:rPr>
        <w:t>Ve vztahu k</w:t>
      </w:r>
      <w:r w:rsidR="00CC6E43">
        <w:rPr>
          <w:sz w:val="20"/>
          <w:szCs w:val="20"/>
        </w:rPr>
        <w:t> </w:t>
      </w:r>
      <w:r w:rsidR="004E3CFA" w:rsidRPr="00CA3170">
        <w:rPr>
          <w:sz w:val="20"/>
          <w:szCs w:val="20"/>
        </w:rPr>
        <w:t>produktu</w:t>
      </w:r>
      <w:r w:rsidRPr="00CA3170">
        <w:rPr>
          <w:sz w:val="20"/>
          <w:szCs w:val="20"/>
        </w:rPr>
        <w:t xml:space="preserve"> poskytl </w:t>
      </w:r>
      <w:r w:rsidR="00A92FE2" w:rsidRPr="00CA3170">
        <w:rPr>
          <w:sz w:val="20"/>
          <w:szCs w:val="20"/>
        </w:rPr>
        <w:t xml:space="preserve">poskytovatel </w:t>
      </w:r>
      <w:r w:rsidRPr="00CA3170">
        <w:rPr>
          <w:sz w:val="20"/>
          <w:szCs w:val="20"/>
        </w:rPr>
        <w:t xml:space="preserve">záruku </w:t>
      </w:r>
      <w:r w:rsidR="004E3CFA" w:rsidRPr="00CA3170">
        <w:rPr>
          <w:sz w:val="20"/>
          <w:szCs w:val="20"/>
        </w:rPr>
        <w:t>v</w:t>
      </w:r>
      <w:r w:rsidR="00CC6E43">
        <w:rPr>
          <w:sz w:val="20"/>
          <w:szCs w:val="20"/>
        </w:rPr>
        <w:t> </w:t>
      </w:r>
      <w:r w:rsidR="004E3CFA" w:rsidRPr="00CA3170">
        <w:rPr>
          <w:sz w:val="20"/>
          <w:szCs w:val="20"/>
        </w:rPr>
        <w:t>L</w:t>
      </w:r>
      <w:r w:rsidRPr="00CA3170">
        <w:rPr>
          <w:sz w:val="20"/>
          <w:szCs w:val="20"/>
        </w:rPr>
        <w:t>icenční smlouv</w:t>
      </w:r>
      <w:r w:rsidR="004E3CFA" w:rsidRPr="00CA3170">
        <w:rPr>
          <w:sz w:val="20"/>
          <w:szCs w:val="20"/>
        </w:rPr>
        <w:t>ě</w:t>
      </w:r>
      <w:r w:rsidR="00D768F3" w:rsidRPr="00CA3170">
        <w:rPr>
          <w:sz w:val="20"/>
          <w:szCs w:val="20"/>
        </w:rPr>
        <w:t>.</w:t>
      </w:r>
    </w:p>
    <w:p w14:paraId="3189D142" w14:textId="741512F2" w:rsidR="00A032E4" w:rsidRPr="00CA3170" w:rsidRDefault="00A032E4" w:rsidP="00F35A58">
      <w:pPr>
        <w:pStyle w:val="Odstavecseseznamem"/>
        <w:widowControl w:val="0"/>
        <w:numPr>
          <w:ilvl w:val="0"/>
          <w:numId w:val="7"/>
        </w:numPr>
        <w:autoSpaceDE w:val="0"/>
        <w:autoSpaceDN w:val="0"/>
        <w:adjustRightInd w:val="0"/>
        <w:spacing w:before="60" w:line="220" w:lineRule="atLeast"/>
        <w:ind w:left="357" w:hanging="357"/>
        <w:contextualSpacing w:val="0"/>
        <w:jc w:val="both"/>
        <w:rPr>
          <w:sz w:val="20"/>
          <w:szCs w:val="20"/>
        </w:rPr>
      </w:pPr>
      <w:r w:rsidRPr="00CA3170">
        <w:rPr>
          <w:sz w:val="20"/>
          <w:szCs w:val="20"/>
        </w:rPr>
        <w:t xml:space="preserve">Omezení záruky se vztahuje na to, co záruka nezahrnuje, například škody způsobené nesprávným používáním produktu, změnami provedenými </w:t>
      </w:r>
      <w:r w:rsidR="00D768F3" w:rsidRPr="00CA3170">
        <w:rPr>
          <w:sz w:val="20"/>
          <w:szCs w:val="20"/>
        </w:rPr>
        <w:t>objednatelem</w:t>
      </w:r>
      <w:r w:rsidRPr="00CA3170">
        <w:rPr>
          <w:sz w:val="20"/>
          <w:szCs w:val="20"/>
        </w:rPr>
        <w:t xml:space="preserve"> nebo kompatibilitou s</w:t>
      </w:r>
      <w:r w:rsidR="00CC6E43">
        <w:rPr>
          <w:sz w:val="20"/>
          <w:szCs w:val="20"/>
        </w:rPr>
        <w:t> </w:t>
      </w:r>
      <w:r w:rsidRPr="00CA3170">
        <w:rPr>
          <w:sz w:val="20"/>
          <w:szCs w:val="20"/>
        </w:rPr>
        <w:t>jiným podpůrným softwarem nebo hardwarem, na kterém je produkt provozován</w:t>
      </w:r>
      <w:r w:rsidR="004224A5" w:rsidRPr="00CA3170">
        <w:rPr>
          <w:sz w:val="20"/>
          <w:szCs w:val="20"/>
        </w:rPr>
        <w:t>, a d</w:t>
      </w:r>
      <w:r w:rsidRPr="00CA3170">
        <w:rPr>
          <w:sz w:val="20"/>
          <w:szCs w:val="20"/>
        </w:rPr>
        <w:t xml:space="preserve">ále </w:t>
      </w:r>
      <w:r w:rsidR="00D768F3" w:rsidRPr="00CA3170">
        <w:rPr>
          <w:sz w:val="20"/>
          <w:szCs w:val="20"/>
        </w:rPr>
        <w:t xml:space="preserve">samotným </w:t>
      </w:r>
      <w:r w:rsidRPr="00CA3170">
        <w:rPr>
          <w:sz w:val="20"/>
          <w:szCs w:val="20"/>
        </w:rPr>
        <w:t xml:space="preserve">prostředím </w:t>
      </w:r>
      <w:r w:rsidR="004224A5" w:rsidRPr="00CA3170">
        <w:rPr>
          <w:sz w:val="20"/>
          <w:szCs w:val="20"/>
        </w:rPr>
        <w:t>I</w:t>
      </w:r>
      <w:r w:rsidRPr="00CA3170">
        <w:rPr>
          <w:sz w:val="20"/>
          <w:szCs w:val="20"/>
        </w:rPr>
        <w:t>nfrastruktury objednatele.</w:t>
      </w:r>
    </w:p>
    <w:p w14:paraId="0F2D9F34" w14:textId="1CBED192" w:rsidR="00D768F3" w:rsidRPr="00CA3170" w:rsidRDefault="00A032E4" w:rsidP="00F35A58">
      <w:pPr>
        <w:pStyle w:val="Odstavecseseznamem"/>
        <w:widowControl w:val="0"/>
        <w:numPr>
          <w:ilvl w:val="0"/>
          <w:numId w:val="7"/>
        </w:numPr>
        <w:autoSpaceDE w:val="0"/>
        <w:autoSpaceDN w:val="0"/>
        <w:adjustRightInd w:val="0"/>
        <w:spacing w:before="60" w:line="220" w:lineRule="atLeast"/>
        <w:ind w:left="357" w:hanging="357"/>
        <w:contextualSpacing w:val="0"/>
        <w:jc w:val="both"/>
        <w:rPr>
          <w:sz w:val="20"/>
          <w:szCs w:val="20"/>
        </w:rPr>
      </w:pPr>
      <w:r w:rsidRPr="00CA3170">
        <w:rPr>
          <w:sz w:val="20"/>
          <w:szCs w:val="20"/>
        </w:rPr>
        <w:t>Poskytovatel neodpovídá za správu Infrastruktury a související softwarové licence. Infrastruktura je ve správě správce informačních technologií objednatele.</w:t>
      </w:r>
    </w:p>
    <w:p w14:paraId="644159A4" w14:textId="5F7A93A6" w:rsidR="007E346F" w:rsidRPr="00CA3170" w:rsidRDefault="007E346F" w:rsidP="007E346F">
      <w:pPr>
        <w:widowControl w:val="0"/>
        <w:autoSpaceDE w:val="0"/>
        <w:autoSpaceDN w:val="0"/>
        <w:adjustRightInd w:val="0"/>
        <w:spacing w:line="220" w:lineRule="atLeast"/>
        <w:jc w:val="both"/>
        <w:rPr>
          <w:sz w:val="20"/>
          <w:szCs w:val="20"/>
        </w:rPr>
      </w:pPr>
    </w:p>
    <w:p w14:paraId="3A18DAEB" w14:textId="77777777" w:rsidR="00886DAD" w:rsidRPr="00CA3170" w:rsidRDefault="00886DAD" w:rsidP="007E346F">
      <w:pPr>
        <w:widowControl w:val="0"/>
        <w:autoSpaceDE w:val="0"/>
        <w:autoSpaceDN w:val="0"/>
        <w:adjustRightInd w:val="0"/>
        <w:spacing w:line="220" w:lineRule="atLeast"/>
        <w:jc w:val="both"/>
        <w:rPr>
          <w:sz w:val="20"/>
          <w:szCs w:val="20"/>
        </w:rPr>
      </w:pPr>
    </w:p>
    <w:p w14:paraId="66934A40" w14:textId="4247F41F" w:rsidR="00D768F3" w:rsidRPr="00CA3170" w:rsidRDefault="00D768F3" w:rsidP="00D768F3">
      <w:pPr>
        <w:widowControl w:val="0"/>
        <w:autoSpaceDE w:val="0"/>
        <w:autoSpaceDN w:val="0"/>
        <w:adjustRightInd w:val="0"/>
        <w:spacing w:line="220" w:lineRule="atLeast"/>
        <w:jc w:val="center"/>
        <w:rPr>
          <w:b/>
          <w:bCs/>
          <w:sz w:val="22"/>
          <w:szCs w:val="20"/>
        </w:rPr>
      </w:pPr>
      <w:r w:rsidRPr="00CA3170">
        <w:rPr>
          <w:b/>
          <w:bCs/>
          <w:sz w:val="22"/>
          <w:szCs w:val="20"/>
        </w:rPr>
        <w:t xml:space="preserve">Článek </w:t>
      </w:r>
      <w:r w:rsidR="007A2294">
        <w:rPr>
          <w:b/>
          <w:bCs/>
          <w:sz w:val="22"/>
          <w:szCs w:val="20"/>
        </w:rPr>
        <w:t>7</w:t>
      </w:r>
    </w:p>
    <w:p w14:paraId="3B947422" w14:textId="77777777" w:rsidR="00D768F3" w:rsidRDefault="00D768F3" w:rsidP="00D768F3">
      <w:pPr>
        <w:widowControl w:val="0"/>
        <w:autoSpaceDE w:val="0"/>
        <w:autoSpaceDN w:val="0"/>
        <w:adjustRightInd w:val="0"/>
        <w:spacing w:line="220" w:lineRule="atLeast"/>
        <w:jc w:val="center"/>
        <w:rPr>
          <w:b/>
          <w:sz w:val="20"/>
          <w:szCs w:val="20"/>
        </w:rPr>
      </w:pPr>
      <w:r w:rsidRPr="00CA3170">
        <w:rPr>
          <w:b/>
          <w:sz w:val="20"/>
          <w:szCs w:val="20"/>
        </w:rPr>
        <w:t>Lhůty plnění při poskytování Servisních služeb</w:t>
      </w:r>
    </w:p>
    <w:p w14:paraId="2ADAE268" w14:textId="77777777" w:rsidR="00165502" w:rsidRPr="00CA3170" w:rsidRDefault="00165502" w:rsidP="00D768F3">
      <w:pPr>
        <w:widowControl w:val="0"/>
        <w:autoSpaceDE w:val="0"/>
        <w:autoSpaceDN w:val="0"/>
        <w:adjustRightInd w:val="0"/>
        <w:spacing w:line="220" w:lineRule="atLeast"/>
        <w:jc w:val="center"/>
        <w:rPr>
          <w:b/>
          <w:sz w:val="20"/>
          <w:szCs w:val="20"/>
        </w:rPr>
      </w:pPr>
    </w:p>
    <w:p w14:paraId="493811FF" w14:textId="6E2BD7E6" w:rsidR="00D768F3" w:rsidRPr="00CA3170" w:rsidRDefault="00D768F3" w:rsidP="00F35A58">
      <w:pPr>
        <w:pStyle w:val="Odstavecseseznamem"/>
        <w:widowControl w:val="0"/>
        <w:numPr>
          <w:ilvl w:val="0"/>
          <w:numId w:val="8"/>
        </w:numPr>
        <w:autoSpaceDE w:val="0"/>
        <w:autoSpaceDN w:val="0"/>
        <w:adjustRightInd w:val="0"/>
        <w:spacing w:after="60" w:line="220" w:lineRule="atLeast"/>
        <w:ind w:left="357" w:hanging="357"/>
        <w:contextualSpacing w:val="0"/>
        <w:jc w:val="both"/>
        <w:rPr>
          <w:sz w:val="20"/>
          <w:szCs w:val="20"/>
        </w:rPr>
      </w:pPr>
      <w:r w:rsidRPr="00CA3170">
        <w:rPr>
          <w:sz w:val="20"/>
          <w:szCs w:val="20"/>
        </w:rPr>
        <w:t>Poskytovatel je povinen poskytovat Servisní služby v</w:t>
      </w:r>
      <w:r w:rsidR="00CC6E43">
        <w:rPr>
          <w:sz w:val="20"/>
          <w:szCs w:val="20"/>
        </w:rPr>
        <w:t> </w:t>
      </w:r>
      <w:r w:rsidRPr="00CA3170">
        <w:rPr>
          <w:sz w:val="20"/>
          <w:szCs w:val="20"/>
        </w:rPr>
        <w:t>parametrech, které jsou uvedeny v</w:t>
      </w:r>
      <w:r w:rsidR="00CC6E43">
        <w:rPr>
          <w:sz w:val="20"/>
          <w:szCs w:val="20"/>
        </w:rPr>
        <w:t> </w:t>
      </w:r>
      <w:r w:rsidRPr="00CA3170">
        <w:rPr>
          <w:sz w:val="20"/>
          <w:szCs w:val="20"/>
        </w:rPr>
        <w:t>příloze č. 2 této smlouvy.</w:t>
      </w:r>
    </w:p>
    <w:p w14:paraId="1F67FC79" w14:textId="23068FD6" w:rsidR="007E346F" w:rsidRPr="008F2677" w:rsidRDefault="00D768F3" w:rsidP="007E346F">
      <w:pPr>
        <w:pStyle w:val="Odstavecseseznamem"/>
        <w:widowControl w:val="0"/>
        <w:numPr>
          <w:ilvl w:val="0"/>
          <w:numId w:val="8"/>
        </w:numPr>
        <w:autoSpaceDE w:val="0"/>
        <w:autoSpaceDN w:val="0"/>
        <w:adjustRightInd w:val="0"/>
        <w:spacing w:after="60" w:line="220" w:lineRule="atLeast"/>
        <w:ind w:left="357" w:hanging="357"/>
        <w:contextualSpacing w:val="0"/>
        <w:jc w:val="both"/>
        <w:rPr>
          <w:sz w:val="20"/>
          <w:szCs w:val="20"/>
        </w:rPr>
      </w:pPr>
      <w:r w:rsidRPr="00CA3170">
        <w:rPr>
          <w:sz w:val="20"/>
          <w:szCs w:val="20"/>
        </w:rPr>
        <w:t>Pokud bude plnění předmětu smlouvy přerušeno či zdrženo z</w:t>
      </w:r>
      <w:r w:rsidR="00CC6E43">
        <w:rPr>
          <w:sz w:val="20"/>
          <w:szCs w:val="20"/>
        </w:rPr>
        <w:t> </w:t>
      </w:r>
      <w:r w:rsidRPr="00CA3170">
        <w:rPr>
          <w:sz w:val="20"/>
          <w:szCs w:val="20"/>
        </w:rPr>
        <w:t xml:space="preserve">důvodu výlučně na straně objednatele, má poskytovatel právo na prodloužení jednotlivých termínů stanovených touto smlouvou, a to o dobu trvání takového přerušení či zdržení. Za zdržení na straně objednatele se považuje i zdržení plateb objednatele za plnění poskytnuté poskytovatelem dle této </w:t>
      </w:r>
      <w:r w:rsidR="004224A5" w:rsidRPr="00CA3170">
        <w:rPr>
          <w:sz w:val="20"/>
          <w:szCs w:val="20"/>
        </w:rPr>
        <w:t>S</w:t>
      </w:r>
      <w:r w:rsidRPr="00CA3170">
        <w:rPr>
          <w:sz w:val="20"/>
          <w:szCs w:val="20"/>
        </w:rPr>
        <w:t>mlouvy</w:t>
      </w:r>
      <w:r w:rsidR="00F35A58">
        <w:rPr>
          <w:sz w:val="20"/>
          <w:szCs w:val="20"/>
        </w:rPr>
        <w:t xml:space="preserve"> či neposkytnutí dostatečné součinnosti ze strany objednatele.</w:t>
      </w:r>
    </w:p>
    <w:p w14:paraId="734D6733" w14:textId="77777777" w:rsidR="00886DAD" w:rsidRPr="00CA3170" w:rsidRDefault="00886DAD" w:rsidP="007E346F">
      <w:pPr>
        <w:widowControl w:val="0"/>
        <w:autoSpaceDE w:val="0"/>
        <w:autoSpaceDN w:val="0"/>
        <w:adjustRightInd w:val="0"/>
        <w:spacing w:line="220" w:lineRule="atLeast"/>
        <w:rPr>
          <w:sz w:val="20"/>
          <w:szCs w:val="20"/>
        </w:rPr>
      </w:pPr>
    </w:p>
    <w:p w14:paraId="7B7D0709" w14:textId="5D6D1FBA" w:rsidR="007E346F" w:rsidRPr="00CA3170" w:rsidRDefault="007E346F" w:rsidP="007E346F">
      <w:pPr>
        <w:widowControl w:val="0"/>
        <w:autoSpaceDE w:val="0"/>
        <w:autoSpaceDN w:val="0"/>
        <w:adjustRightInd w:val="0"/>
        <w:spacing w:line="220" w:lineRule="atLeast"/>
        <w:jc w:val="center"/>
        <w:rPr>
          <w:b/>
          <w:bCs/>
          <w:sz w:val="22"/>
          <w:szCs w:val="20"/>
        </w:rPr>
      </w:pPr>
      <w:r w:rsidRPr="00CA3170">
        <w:rPr>
          <w:b/>
          <w:bCs/>
          <w:sz w:val="22"/>
          <w:szCs w:val="20"/>
        </w:rPr>
        <w:t xml:space="preserve">Článek </w:t>
      </w:r>
      <w:r w:rsidR="007A2294">
        <w:rPr>
          <w:b/>
          <w:bCs/>
          <w:sz w:val="22"/>
          <w:szCs w:val="20"/>
        </w:rPr>
        <w:t>8</w:t>
      </w:r>
    </w:p>
    <w:p w14:paraId="0683D9B0" w14:textId="77777777" w:rsidR="007E346F" w:rsidRDefault="0018573D" w:rsidP="0018573D">
      <w:pPr>
        <w:widowControl w:val="0"/>
        <w:autoSpaceDE w:val="0"/>
        <w:autoSpaceDN w:val="0"/>
        <w:adjustRightInd w:val="0"/>
        <w:spacing w:line="220" w:lineRule="atLeast"/>
        <w:jc w:val="center"/>
        <w:rPr>
          <w:b/>
          <w:sz w:val="20"/>
          <w:szCs w:val="20"/>
        </w:rPr>
      </w:pPr>
      <w:r w:rsidRPr="00CA3170">
        <w:rPr>
          <w:b/>
          <w:sz w:val="20"/>
          <w:szCs w:val="20"/>
        </w:rPr>
        <w:t>Odpovědné osoby smluvních stran</w:t>
      </w:r>
    </w:p>
    <w:p w14:paraId="08B9D52C" w14:textId="77777777" w:rsidR="00165502" w:rsidRPr="00CA3170" w:rsidRDefault="00165502" w:rsidP="0018573D">
      <w:pPr>
        <w:widowControl w:val="0"/>
        <w:autoSpaceDE w:val="0"/>
        <w:autoSpaceDN w:val="0"/>
        <w:adjustRightInd w:val="0"/>
        <w:spacing w:line="220" w:lineRule="atLeast"/>
        <w:jc w:val="center"/>
        <w:rPr>
          <w:b/>
          <w:sz w:val="20"/>
          <w:szCs w:val="20"/>
        </w:rPr>
      </w:pPr>
    </w:p>
    <w:p w14:paraId="0B42DA55" w14:textId="353B717B" w:rsidR="0018573D" w:rsidRPr="00CA3170" w:rsidRDefault="0018573D" w:rsidP="00F35A58">
      <w:pPr>
        <w:pStyle w:val="Odstavecseseznamem"/>
        <w:widowControl w:val="0"/>
        <w:numPr>
          <w:ilvl w:val="0"/>
          <w:numId w:val="10"/>
        </w:numPr>
        <w:autoSpaceDE w:val="0"/>
        <w:autoSpaceDN w:val="0"/>
        <w:adjustRightInd w:val="0"/>
        <w:spacing w:before="60" w:line="220" w:lineRule="atLeast"/>
        <w:ind w:left="357" w:hanging="357"/>
        <w:contextualSpacing w:val="0"/>
        <w:jc w:val="both"/>
        <w:rPr>
          <w:sz w:val="20"/>
          <w:szCs w:val="20"/>
        </w:rPr>
      </w:pPr>
      <w:r w:rsidRPr="00CA3170">
        <w:rPr>
          <w:sz w:val="20"/>
          <w:szCs w:val="20"/>
        </w:rPr>
        <w:t>Smluvní strany určily osoby odpovědné za řízení vztahů smluvních stran v</w:t>
      </w:r>
      <w:r w:rsidR="00CC6E43">
        <w:rPr>
          <w:sz w:val="20"/>
          <w:szCs w:val="20"/>
        </w:rPr>
        <w:t> </w:t>
      </w:r>
      <w:r w:rsidRPr="00CA3170">
        <w:rPr>
          <w:sz w:val="20"/>
          <w:szCs w:val="20"/>
        </w:rPr>
        <w:t>souvislosti s</w:t>
      </w:r>
      <w:r w:rsidR="00CC6E43">
        <w:rPr>
          <w:sz w:val="20"/>
          <w:szCs w:val="20"/>
        </w:rPr>
        <w:t> </w:t>
      </w:r>
      <w:r w:rsidRPr="00CA3170">
        <w:rPr>
          <w:sz w:val="20"/>
          <w:szCs w:val="20"/>
        </w:rPr>
        <w:t xml:space="preserve">touto </w:t>
      </w:r>
      <w:r w:rsidR="004224A5" w:rsidRPr="00CA3170">
        <w:rPr>
          <w:sz w:val="20"/>
          <w:szCs w:val="20"/>
        </w:rPr>
        <w:t>S</w:t>
      </w:r>
      <w:r w:rsidRPr="00CA3170">
        <w:rPr>
          <w:sz w:val="20"/>
          <w:szCs w:val="20"/>
        </w:rPr>
        <w:t>mlouvou a osoby odpovědné za vlastní plnění Smlouvy. Seznam těchto odpovědných osob je uveden v</w:t>
      </w:r>
      <w:r w:rsidR="00CC6E43">
        <w:rPr>
          <w:sz w:val="20"/>
          <w:szCs w:val="20"/>
        </w:rPr>
        <w:t> </w:t>
      </w:r>
      <w:r w:rsidRPr="00CA3170">
        <w:rPr>
          <w:sz w:val="20"/>
          <w:szCs w:val="20"/>
        </w:rPr>
        <w:t xml:space="preserve">příloze č. 3 této </w:t>
      </w:r>
      <w:r w:rsidR="004224A5" w:rsidRPr="00CA3170">
        <w:rPr>
          <w:sz w:val="20"/>
          <w:szCs w:val="20"/>
        </w:rPr>
        <w:t>S</w:t>
      </w:r>
      <w:r w:rsidRPr="00CA3170">
        <w:rPr>
          <w:sz w:val="20"/>
          <w:szCs w:val="20"/>
        </w:rPr>
        <w:t>mlouvy.</w:t>
      </w:r>
    </w:p>
    <w:p w14:paraId="1EBE947F" w14:textId="18801942" w:rsidR="0018573D" w:rsidRPr="00CA3170" w:rsidRDefault="0018573D" w:rsidP="00F35A58">
      <w:pPr>
        <w:pStyle w:val="Odstavecseseznamem"/>
        <w:widowControl w:val="0"/>
        <w:numPr>
          <w:ilvl w:val="0"/>
          <w:numId w:val="10"/>
        </w:numPr>
        <w:autoSpaceDE w:val="0"/>
        <w:autoSpaceDN w:val="0"/>
        <w:adjustRightInd w:val="0"/>
        <w:spacing w:before="60" w:line="220" w:lineRule="atLeast"/>
        <w:ind w:left="357" w:hanging="357"/>
        <w:contextualSpacing w:val="0"/>
        <w:jc w:val="both"/>
        <w:rPr>
          <w:sz w:val="20"/>
          <w:szCs w:val="20"/>
        </w:rPr>
      </w:pPr>
      <w:r w:rsidRPr="00CA3170">
        <w:rPr>
          <w:sz w:val="20"/>
          <w:szCs w:val="20"/>
        </w:rPr>
        <w:t>Jednání odpovědných osob smluvní strany se považuje za jednání této smluvní strany.</w:t>
      </w:r>
      <w:r w:rsidR="00F35A58">
        <w:rPr>
          <w:sz w:val="20"/>
          <w:szCs w:val="20"/>
        </w:rPr>
        <w:t xml:space="preserve"> Smluvní strany výslovně uvádějí, že odpovědné osoby však nejsou oprávněny zastupovat smluvní stranu v</w:t>
      </w:r>
      <w:r w:rsidR="00CC6E43">
        <w:rPr>
          <w:sz w:val="20"/>
          <w:szCs w:val="20"/>
        </w:rPr>
        <w:t> </w:t>
      </w:r>
      <w:r w:rsidR="00F35A58">
        <w:rPr>
          <w:sz w:val="20"/>
          <w:szCs w:val="20"/>
        </w:rPr>
        <w:t>právním jednání, zejména nejsou oprávněny uzavřít dodatek k</w:t>
      </w:r>
      <w:r w:rsidR="00CC6E43">
        <w:rPr>
          <w:sz w:val="20"/>
          <w:szCs w:val="20"/>
        </w:rPr>
        <w:t> </w:t>
      </w:r>
      <w:r w:rsidR="00F35A58">
        <w:rPr>
          <w:sz w:val="20"/>
          <w:szCs w:val="20"/>
        </w:rPr>
        <w:t>této smlouvě.</w:t>
      </w:r>
    </w:p>
    <w:p w14:paraId="105386A9" w14:textId="2550BA58" w:rsidR="0018573D" w:rsidRPr="00CA3170" w:rsidRDefault="0018573D" w:rsidP="00F35A58">
      <w:pPr>
        <w:pStyle w:val="Odstavecseseznamem"/>
        <w:widowControl w:val="0"/>
        <w:numPr>
          <w:ilvl w:val="0"/>
          <w:numId w:val="10"/>
        </w:numPr>
        <w:autoSpaceDE w:val="0"/>
        <w:autoSpaceDN w:val="0"/>
        <w:adjustRightInd w:val="0"/>
        <w:spacing w:before="60" w:line="220" w:lineRule="atLeast"/>
        <w:ind w:left="357" w:hanging="357"/>
        <w:contextualSpacing w:val="0"/>
        <w:jc w:val="both"/>
        <w:rPr>
          <w:sz w:val="20"/>
          <w:szCs w:val="20"/>
        </w:rPr>
      </w:pPr>
      <w:r w:rsidRPr="00CA3170">
        <w:rPr>
          <w:sz w:val="20"/>
          <w:szCs w:val="20"/>
        </w:rPr>
        <w:t>Smluvní strany jsou oprávněny změnit své odpovědné osoby. Změnu odpovědné osoby je smluvní strana povinna druhé smluvní straně oznámit písemně bez zbytečného odkladu po takové změně. Změna odpovědné osoby je vůči druhé smluvní straně účinná až okamžikem doručení písemného oznámení takové změny.</w:t>
      </w:r>
      <w:r w:rsidR="00531A01">
        <w:rPr>
          <w:sz w:val="20"/>
          <w:szCs w:val="20"/>
        </w:rPr>
        <w:t xml:space="preserve"> O takovýchto změnách není třeba uzavírat dodatek ke smlouvě.</w:t>
      </w:r>
    </w:p>
    <w:p w14:paraId="6F61AF8C" w14:textId="658192D6" w:rsidR="000B052B" w:rsidRPr="00CA3170" w:rsidRDefault="007E346F" w:rsidP="00F35A58">
      <w:pPr>
        <w:pStyle w:val="Odstavecseseznamem"/>
        <w:widowControl w:val="0"/>
        <w:numPr>
          <w:ilvl w:val="0"/>
          <w:numId w:val="10"/>
        </w:numPr>
        <w:autoSpaceDE w:val="0"/>
        <w:autoSpaceDN w:val="0"/>
        <w:adjustRightInd w:val="0"/>
        <w:spacing w:before="60" w:line="220" w:lineRule="atLeast"/>
        <w:ind w:left="357" w:hanging="357"/>
        <w:contextualSpacing w:val="0"/>
        <w:jc w:val="both"/>
        <w:rPr>
          <w:sz w:val="20"/>
          <w:szCs w:val="20"/>
        </w:rPr>
      </w:pPr>
      <w:r w:rsidRPr="00CA3170">
        <w:rPr>
          <w:sz w:val="20"/>
          <w:szCs w:val="20"/>
        </w:rPr>
        <w:t xml:space="preserve">Smluvní strany se zavazují vzájemně spolupracovat a poskytovat si veškeré informace potřebné pro řádné plnění svých závazků. Smluvní strany jsou povinny informovat druhou smluvní stranu o veškerých skutečnostech, které jsou nebo mohou být důležité pro řádné plnění této </w:t>
      </w:r>
      <w:r w:rsidR="004224A5" w:rsidRPr="00CA3170">
        <w:rPr>
          <w:sz w:val="20"/>
          <w:szCs w:val="20"/>
        </w:rPr>
        <w:t>S</w:t>
      </w:r>
      <w:r w:rsidRPr="00CA3170">
        <w:rPr>
          <w:sz w:val="20"/>
          <w:szCs w:val="20"/>
        </w:rPr>
        <w:t>mlouvy.</w:t>
      </w:r>
      <w:r w:rsidR="000B052B" w:rsidRPr="00CA3170">
        <w:rPr>
          <w:sz w:val="20"/>
          <w:szCs w:val="20"/>
        </w:rPr>
        <w:tab/>
      </w:r>
      <w:r w:rsidR="000B052B" w:rsidRPr="00CA3170">
        <w:rPr>
          <w:sz w:val="20"/>
          <w:szCs w:val="20"/>
        </w:rPr>
        <w:tab/>
      </w:r>
    </w:p>
    <w:p w14:paraId="119889DE" w14:textId="77777777" w:rsidR="007E346F" w:rsidRPr="00CA3170" w:rsidRDefault="007E346F" w:rsidP="000B052B">
      <w:pPr>
        <w:rPr>
          <w:b/>
          <w:sz w:val="22"/>
          <w:szCs w:val="20"/>
        </w:rPr>
      </w:pPr>
    </w:p>
    <w:p w14:paraId="23EDD4CE" w14:textId="77777777" w:rsidR="00886DAD" w:rsidRPr="00CA3170" w:rsidRDefault="00886DAD" w:rsidP="000B052B">
      <w:pPr>
        <w:rPr>
          <w:b/>
          <w:sz w:val="22"/>
          <w:szCs w:val="20"/>
        </w:rPr>
      </w:pPr>
    </w:p>
    <w:p w14:paraId="76099D6D" w14:textId="3E6713F0" w:rsidR="007E346F" w:rsidRPr="00CA3170" w:rsidRDefault="007E346F" w:rsidP="007E346F">
      <w:pPr>
        <w:widowControl w:val="0"/>
        <w:autoSpaceDE w:val="0"/>
        <w:autoSpaceDN w:val="0"/>
        <w:adjustRightInd w:val="0"/>
        <w:spacing w:line="220" w:lineRule="atLeast"/>
        <w:jc w:val="center"/>
        <w:rPr>
          <w:b/>
          <w:sz w:val="22"/>
          <w:szCs w:val="20"/>
        </w:rPr>
      </w:pPr>
      <w:r w:rsidRPr="00CA3170">
        <w:rPr>
          <w:b/>
          <w:sz w:val="22"/>
          <w:szCs w:val="20"/>
        </w:rPr>
        <w:t xml:space="preserve">Článek </w:t>
      </w:r>
      <w:r w:rsidR="007A2294">
        <w:rPr>
          <w:b/>
          <w:sz w:val="22"/>
          <w:szCs w:val="20"/>
        </w:rPr>
        <w:t>9</w:t>
      </w:r>
    </w:p>
    <w:p w14:paraId="3925ED60" w14:textId="0D926FF9" w:rsidR="007E346F" w:rsidRDefault="007E346F" w:rsidP="0009667E">
      <w:pPr>
        <w:widowControl w:val="0"/>
        <w:autoSpaceDE w:val="0"/>
        <w:autoSpaceDN w:val="0"/>
        <w:adjustRightInd w:val="0"/>
        <w:spacing w:after="60" w:line="220" w:lineRule="atLeast"/>
        <w:jc w:val="center"/>
        <w:rPr>
          <w:b/>
          <w:sz w:val="20"/>
          <w:szCs w:val="20"/>
        </w:rPr>
      </w:pPr>
      <w:r w:rsidRPr="00CA3170">
        <w:rPr>
          <w:b/>
          <w:sz w:val="20"/>
          <w:szCs w:val="20"/>
        </w:rPr>
        <w:t>Smluvní pokuty a úrok z</w:t>
      </w:r>
      <w:r w:rsidR="00165502">
        <w:rPr>
          <w:b/>
          <w:sz w:val="20"/>
          <w:szCs w:val="20"/>
        </w:rPr>
        <w:t> </w:t>
      </w:r>
      <w:r w:rsidRPr="00CA3170">
        <w:rPr>
          <w:b/>
          <w:sz w:val="20"/>
          <w:szCs w:val="20"/>
        </w:rPr>
        <w:t>prodlení</w:t>
      </w:r>
    </w:p>
    <w:p w14:paraId="44DF22E0" w14:textId="77777777" w:rsidR="00165502" w:rsidRPr="0009667E" w:rsidRDefault="00165502" w:rsidP="0009667E">
      <w:pPr>
        <w:widowControl w:val="0"/>
        <w:autoSpaceDE w:val="0"/>
        <w:autoSpaceDN w:val="0"/>
        <w:adjustRightInd w:val="0"/>
        <w:spacing w:after="60" w:line="220" w:lineRule="atLeast"/>
        <w:jc w:val="center"/>
        <w:rPr>
          <w:b/>
          <w:sz w:val="20"/>
          <w:szCs w:val="20"/>
        </w:rPr>
      </w:pPr>
    </w:p>
    <w:p w14:paraId="7F104E4B" w14:textId="7F0DEC96" w:rsidR="00886DAD" w:rsidRPr="00CA3170" w:rsidRDefault="00FB5D7E" w:rsidP="00C8293F">
      <w:pPr>
        <w:pStyle w:val="Odstavecseseznamem"/>
        <w:widowControl w:val="0"/>
        <w:numPr>
          <w:ilvl w:val="0"/>
          <w:numId w:val="11"/>
        </w:numPr>
        <w:autoSpaceDE w:val="0"/>
        <w:autoSpaceDN w:val="0"/>
        <w:adjustRightInd w:val="0"/>
        <w:spacing w:after="60"/>
        <w:ind w:left="357" w:hanging="357"/>
        <w:contextualSpacing w:val="0"/>
        <w:jc w:val="both"/>
        <w:rPr>
          <w:sz w:val="20"/>
          <w:szCs w:val="20"/>
        </w:rPr>
      </w:pPr>
      <w:r w:rsidRPr="00CA3170">
        <w:rPr>
          <w:sz w:val="20"/>
          <w:szCs w:val="20"/>
        </w:rPr>
        <w:t>Za prokázané porušení povinností o ochraně informací ve smyslu čl. 1</w:t>
      </w:r>
      <w:r w:rsidR="007A2294">
        <w:rPr>
          <w:sz w:val="20"/>
          <w:szCs w:val="20"/>
        </w:rPr>
        <w:t>0</w:t>
      </w:r>
      <w:r w:rsidR="00F00DF4">
        <w:rPr>
          <w:sz w:val="20"/>
          <w:szCs w:val="20"/>
        </w:rPr>
        <w:t xml:space="preserve"> </w:t>
      </w:r>
      <w:bookmarkStart w:id="13" w:name="_Hlk187415256"/>
      <w:r w:rsidR="00F00DF4">
        <w:rPr>
          <w:sz w:val="20"/>
          <w:szCs w:val="20"/>
        </w:rPr>
        <w:t xml:space="preserve">a </w:t>
      </w:r>
      <w:r w:rsidR="0006250D">
        <w:rPr>
          <w:sz w:val="20"/>
          <w:szCs w:val="20"/>
        </w:rPr>
        <w:t xml:space="preserve">kybernetické bezpečnosti </w:t>
      </w:r>
      <w:r w:rsidR="00F00DF4">
        <w:rPr>
          <w:sz w:val="20"/>
          <w:szCs w:val="20"/>
        </w:rPr>
        <w:t xml:space="preserve">čl. 5 odst. 6 </w:t>
      </w:r>
      <w:r w:rsidRPr="00CA3170">
        <w:rPr>
          <w:sz w:val="20"/>
          <w:szCs w:val="20"/>
        </w:rPr>
        <w:t xml:space="preserve"> </w:t>
      </w:r>
      <w:bookmarkEnd w:id="13"/>
      <w:r w:rsidRPr="00CA3170">
        <w:rPr>
          <w:sz w:val="20"/>
          <w:szCs w:val="20"/>
        </w:rPr>
        <w:t xml:space="preserve">této Smlouvy má poškozená strana právo požadovat po druhé smluvní straně smluvní pokutu ve výši 100.000 Kč, a to za každé jednotlivé porušení předmětné povinnosti. </w:t>
      </w:r>
    </w:p>
    <w:p w14:paraId="2F988BF5" w14:textId="7EBF21FB" w:rsidR="00886DAD" w:rsidRDefault="00FB5D7E" w:rsidP="00C8293F">
      <w:pPr>
        <w:pStyle w:val="Odstavecseseznamem"/>
        <w:widowControl w:val="0"/>
        <w:numPr>
          <w:ilvl w:val="0"/>
          <w:numId w:val="11"/>
        </w:numPr>
        <w:autoSpaceDE w:val="0"/>
        <w:autoSpaceDN w:val="0"/>
        <w:adjustRightInd w:val="0"/>
        <w:spacing w:after="60"/>
        <w:ind w:left="357" w:hanging="357"/>
        <w:contextualSpacing w:val="0"/>
        <w:jc w:val="both"/>
        <w:rPr>
          <w:ins w:id="14" w:author="Mária Bosnovičová" w:date="2025-01-16T18:48:00Z"/>
          <w:sz w:val="20"/>
          <w:szCs w:val="20"/>
        </w:rPr>
      </w:pPr>
      <w:r w:rsidRPr="00CA3170">
        <w:rPr>
          <w:sz w:val="20"/>
          <w:szCs w:val="20"/>
        </w:rPr>
        <w:t>Za prokázané porušení povinností o ochraně osobních údajů ve smyslu čl. 1</w:t>
      </w:r>
      <w:r w:rsidR="007A2294">
        <w:rPr>
          <w:sz w:val="20"/>
          <w:szCs w:val="20"/>
        </w:rPr>
        <w:t>1</w:t>
      </w:r>
      <w:r w:rsidRPr="00CA3170">
        <w:rPr>
          <w:sz w:val="20"/>
          <w:szCs w:val="20"/>
        </w:rPr>
        <w:t xml:space="preserve"> této Smlouvy má poškozená strana právo požadovat po druhé smluvní straně smluvní pokutu ve výši 100.000 Kč, a to za každé jednotlivé porušení předmětné povinnosti.</w:t>
      </w:r>
    </w:p>
    <w:p w14:paraId="5952B408" w14:textId="77777777" w:rsidR="00307607" w:rsidRDefault="001873DE" w:rsidP="00C8293F">
      <w:pPr>
        <w:pStyle w:val="Odstavecseseznamem"/>
        <w:widowControl w:val="0"/>
        <w:numPr>
          <w:ilvl w:val="0"/>
          <w:numId w:val="11"/>
        </w:numPr>
        <w:autoSpaceDE w:val="0"/>
        <w:autoSpaceDN w:val="0"/>
        <w:adjustRightInd w:val="0"/>
        <w:spacing w:after="60"/>
        <w:ind w:left="357" w:hanging="357"/>
        <w:contextualSpacing w:val="0"/>
        <w:jc w:val="both"/>
        <w:rPr>
          <w:ins w:id="15" w:author="Ing. Bohuslav Hrabčuk" w:date="2025-01-17T09:53:00Z"/>
          <w:sz w:val="20"/>
          <w:szCs w:val="20"/>
        </w:rPr>
      </w:pPr>
      <w:ins w:id="16" w:author="Mária Bosnovičová" w:date="2025-01-16T18:49:00Z">
        <w:r w:rsidRPr="001873DE">
          <w:rPr>
            <w:sz w:val="20"/>
            <w:szCs w:val="20"/>
          </w:rPr>
          <w:t xml:space="preserve">V případě nedodržení </w:t>
        </w:r>
        <w:del w:id="17" w:author="Ing. Bohuslav Hrabčuk" w:date="2025-01-17T09:52:00Z">
          <w:r w:rsidRPr="001873DE" w:rsidDel="00920EE2">
            <w:rPr>
              <w:sz w:val="20"/>
              <w:szCs w:val="20"/>
            </w:rPr>
            <w:delText>doby odezvy</w:delText>
          </w:r>
        </w:del>
      </w:ins>
      <w:ins w:id="18" w:author="Ing. Bohuslav Hrabčuk" w:date="2025-01-17T09:52:00Z">
        <w:r w:rsidR="00920EE2">
          <w:rPr>
            <w:sz w:val="20"/>
            <w:szCs w:val="20"/>
          </w:rPr>
          <w:t xml:space="preserve">lhůt stanovených v příloze </w:t>
        </w:r>
      </w:ins>
      <w:ins w:id="19" w:author="Mária Bosnovičová" w:date="2025-01-16T18:49:00Z">
        <w:del w:id="20" w:author="Ing. Bohuslav Hrabčuk" w:date="2025-01-17T09:52:00Z">
          <w:r w:rsidRPr="001873DE" w:rsidDel="00920EE2">
            <w:rPr>
              <w:sz w:val="20"/>
              <w:szCs w:val="20"/>
            </w:rPr>
            <w:delText xml:space="preserve"> dle přílohy </w:delText>
          </w:r>
        </w:del>
        <w:r w:rsidRPr="001873DE">
          <w:rPr>
            <w:sz w:val="20"/>
            <w:szCs w:val="20"/>
          </w:rPr>
          <w:t>č. 2</w:t>
        </w:r>
      </w:ins>
      <w:ins w:id="21" w:author="Ing. Bohuslav Hrabčuk" w:date="2025-01-17T09:52:00Z">
        <w:r w:rsidR="00920EE2">
          <w:rPr>
            <w:sz w:val="20"/>
            <w:szCs w:val="20"/>
          </w:rPr>
          <w:t>, článek 3</w:t>
        </w:r>
      </w:ins>
      <w:ins w:id="22" w:author="Mária Bosnovičová" w:date="2025-01-16T18:49:00Z">
        <w:r w:rsidRPr="001873DE">
          <w:rPr>
            <w:sz w:val="20"/>
            <w:szCs w:val="20"/>
          </w:rPr>
          <w:t xml:space="preserve"> této smlouvy má objednatel právo požadovat od zhotovitele zaplacení smluvní pokuty </w:t>
        </w:r>
      </w:ins>
      <w:ins w:id="23" w:author="Ing. Bohuslav Hrabčuk" w:date="2025-01-17T09:53:00Z">
        <w:r w:rsidR="00307607">
          <w:rPr>
            <w:sz w:val="20"/>
            <w:szCs w:val="20"/>
          </w:rPr>
          <w:t>takto:</w:t>
        </w:r>
      </w:ins>
    </w:p>
    <w:p w14:paraId="421C34EB" w14:textId="2F11D0DF" w:rsidR="00307607" w:rsidRDefault="00307607" w:rsidP="00307607">
      <w:pPr>
        <w:pStyle w:val="Odstavecseseznamem"/>
        <w:widowControl w:val="0"/>
        <w:numPr>
          <w:ilvl w:val="1"/>
          <w:numId w:val="11"/>
        </w:numPr>
        <w:autoSpaceDE w:val="0"/>
        <w:autoSpaceDN w:val="0"/>
        <w:adjustRightInd w:val="0"/>
        <w:spacing w:after="60"/>
        <w:contextualSpacing w:val="0"/>
        <w:jc w:val="both"/>
        <w:rPr>
          <w:ins w:id="24" w:author="Ing. Bohuslav Hrabčuk" w:date="2025-01-17T09:56:00Z"/>
          <w:sz w:val="20"/>
          <w:szCs w:val="20"/>
        </w:rPr>
      </w:pPr>
      <w:ins w:id="25" w:author="Ing. Bohuslav Hrabčuk" w:date="2025-01-17T09:56:00Z">
        <w:r>
          <w:rPr>
            <w:sz w:val="20"/>
            <w:szCs w:val="20"/>
          </w:rPr>
          <w:t xml:space="preserve">V případě Incidentu </w:t>
        </w:r>
        <w:r w:rsidRPr="001873DE">
          <w:rPr>
            <w:sz w:val="20"/>
            <w:szCs w:val="20"/>
          </w:rPr>
          <w:t xml:space="preserve">ve výši </w:t>
        </w:r>
      </w:ins>
      <w:ins w:id="26" w:author="Ing. Bohuslav Hrabčuk" w:date="2025-01-17T09:57:00Z">
        <w:r>
          <w:rPr>
            <w:sz w:val="20"/>
            <w:szCs w:val="20"/>
          </w:rPr>
          <w:t xml:space="preserve">2 </w:t>
        </w:r>
      </w:ins>
      <w:ins w:id="27" w:author="Ing. Bohuslav Hrabčuk" w:date="2025-01-17T09:56:00Z">
        <w:r w:rsidRPr="001873DE">
          <w:rPr>
            <w:sz w:val="20"/>
            <w:szCs w:val="20"/>
          </w:rPr>
          <w:t>% měsíční</w:t>
        </w:r>
      </w:ins>
      <w:ins w:id="28" w:author="Ing. Bohuslav Hrabčuk" w:date="2025-01-17T09:57:00Z">
        <w:r>
          <w:rPr>
            <w:sz w:val="20"/>
            <w:szCs w:val="20"/>
          </w:rPr>
          <w:t>ho</w:t>
        </w:r>
      </w:ins>
      <w:ins w:id="29" w:author="Ing. Bohuslav Hrabčuk" w:date="2025-01-17T09:56:00Z">
        <w:r w:rsidRPr="001873DE">
          <w:rPr>
            <w:sz w:val="20"/>
            <w:szCs w:val="20"/>
          </w:rPr>
          <w:t xml:space="preserve"> paušál</w:t>
        </w:r>
      </w:ins>
      <w:ins w:id="30" w:author="Ing. Bohuslav Hrabčuk" w:date="2025-01-17T09:57:00Z">
        <w:r>
          <w:rPr>
            <w:sz w:val="20"/>
            <w:szCs w:val="20"/>
          </w:rPr>
          <w:t>u</w:t>
        </w:r>
      </w:ins>
      <w:ins w:id="31" w:author="Ing. Bohuslav Hrabčuk" w:date="2025-01-17T09:56:00Z">
        <w:r w:rsidRPr="001873DE">
          <w:rPr>
            <w:sz w:val="20"/>
            <w:szCs w:val="20"/>
          </w:rPr>
          <w:t xml:space="preserve"> za každ</w:t>
        </w:r>
      </w:ins>
      <w:ins w:id="32" w:author="Ing. Bohuslav Hrabčuk" w:date="2025-01-17T09:57:00Z">
        <w:r>
          <w:rPr>
            <w:sz w:val="20"/>
            <w:szCs w:val="20"/>
          </w:rPr>
          <w:t>ou</w:t>
        </w:r>
      </w:ins>
      <w:ins w:id="33" w:author="Ing. Bohuslav Hrabčuk" w:date="2025-01-17T09:56:00Z">
        <w:r w:rsidRPr="001873DE">
          <w:rPr>
            <w:sz w:val="20"/>
            <w:szCs w:val="20"/>
          </w:rPr>
          <w:t xml:space="preserve"> započat</w:t>
        </w:r>
      </w:ins>
      <w:ins w:id="34" w:author="Ing. Bohuslav Hrabčuk" w:date="2025-01-17T09:57:00Z">
        <w:r>
          <w:rPr>
            <w:sz w:val="20"/>
            <w:szCs w:val="20"/>
          </w:rPr>
          <w:t>ou</w:t>
        </w:r>
      </w:ins>
      <w:ins w:id="35" w:author="Ing. Bohuslav Hrabčuk" w:date="2025-01-17T09:56:00Z">
        <w:r w:rsidRPr="001873DE">
          <w:rPr>
            <w:sz w:val="20"/>
            <w:szCs w:val="20"/>
          </w:rPr>
          <w:t xml:space="preserve"> </w:t>
        </w:r>
      </w:ins>
      <w:ins w:id="36" w:author="Ing. Bohuslav Hrabčuk" w:date="2025-01-17T09:57:00Z">
        <w:r>
          <w:rPr>
            <w:sz w:val="20"/>
            <w:szCs w:val="20"/>
          </w:rPr>
          <w:t>hodinu</w:t>
        </w:r>
      </w:ins>
      <w:ins w:id="37" w:author="Ing. Bohuslav Hrabčuk" w:date="2025-01-17T09:56:00Z">
        <w:r w:rsidRPr="001873DE">
          <w:rPr>
            <w:sz w:val="20"/>
            <w:szCs w:val="20"/>
          </w:rPr>
          <w:t xml:space="preserve"> prodlení</w:t>
        </w:r>
      </w:ins>
    </w:p>
    <w:p w14:paraId="37F69D2D" w14:textId="36C2D9CF" w:rsidR="001873DE" w:rsidRPr="00CA3170" w:rsidRDefault="00307607" w:rsidP="00307607">
      <w:pPr>
        <w:pStyle w:val="Odstavecseseznamem"/>
        <w:widowControl w:val="0"/>
        <w:numPr>
          <w:ilvl w:val="1"/>
          <w:numId w:val="11"/>
        </w:numPr>
        <w:autoSpaceDE w:val="0"/>
        <w:autoSpaceDN w:val="0"/>
        <w:adjustRightInd w:val="0"/>
        <w:spacing w:after="60"/>
        <w:contextualSpacing w:val="0"/>
        <w:jc w:val="both"/>
        <w:rPr>
          <w:sz w:val="20"/>
          <w:szCs w:val="20"/>
        </w:rPr>
      </w:pPr>
      <w:ins w:id="38" w:author="Ing. Bohuslav Hrabčuk" w:date="2025-01-17T09:53:00Z">
        <w:r>
          <w:rPr>
            <w:sz w:val="20"/>
            <w:szCs w:val="20"/>
          </w:rPr>
          <w:t xml:space="preserve">V případě </w:t>
        </w:r>
      </w:ins>
      <w:ins w:id="39" w:author="Ing. Bohuslav Hrabčuk" w:date="2025-01-17T09:56:00Z">
        <w:r>
          <w:rPr>
            <w:sz w:val="20"/>
            <w:szCs w:val="20"/>
          </w:rPr>
          <w:t>Požadavku</w:t>
        </w:r>
      </w:ins>
      <w:ins w:id="40" w:author="Ing. Bohuslav Hrabčuk" w:date="2025-01-17T09:55:00Z">
        <w:r>
          <w:rPr>
            <w:sz w:val="20"/>
            <w:szCs w:val="20"/>
          </w:rPr>
          <w:t xml:space="preserve"> </w:t>
        </w:r>
      </w:ins>
      <w:ins w:id="41" w:author="Mária Bosnovičová" w:date="2025-01-16T18:49:00Z">
        <w:r w:rsidR="001873DE" w:rsidRPr="001873DE">
          <w:rPr>
            <w:sz w:val="20"/>
            <w:szCs w:val="20"/>
          </w:rPr>
          <w:t>ve výši 10</w:t>
        </w:r>
      </w:ins>
      <w:ins w:id="42" w:author="Ing. Bohuslav Hrabčuk" w:date="2025-01-17T09:57:00Z">
        <w:r>
          <w:rPr>
            <w:sz w:val="20"/>
            <w:szCs w:val="20"/>
          </w:rPr>
          <w:t xml:space="preserve"> </w:t>
        </w:r>
      </w:ins>
      <w:ins w:id="43" w:author="Mária Bosnovičová" w:date="2025-01-16T18:49:00Z">
        <w:r w:rsidR="001873DE" w:rsidRPr="001873DE">
          <w:rPr>
            <w:sz w:val="20"/>
            <w:szCs w:val="20"/>
          </w:rPr>
          <w:t>% měsíční</w:t>
        </w:r>
      </w:ins>
      <w:ins w:id="44" w:author="Ing. Bohuslav Hrabčuk" w:date="2025-01-17T09:57:00Z">
        <w:r>
          <w:rPr>
            <w:sz w:val="20"/>
            <w:szCs w:val="20"/>
          </w:rPr>
          <w:t>ho</w:t>
        </w:r>
      </w:ins>
      <w:ins w:id="45" w:author="Mária Bosnovičová" w:date="2025-01-16T18:49:00Z">
        <w:r w:rsidR="001873DE" w:rsidRPr="001873DE">
          <w:rPr>
            <w:sz w:val="20"/>
            <w:szCs w:val="20"/>
          </w:rPr>
          <w:t xml:space="preserve"> paušál</w:t>
        </w:r>
        <w:del w:id="46" w:author="Ing. Bohuslav Hrabčuk" w:date="2025-01-17T09:57:00Z">
          <w:r w:rsidR="001873DE" w:rsidRPr="001873DE" w:rsidDel="00307607">
            <w:rPr>
              <w:sz w:val="20"/>
              <w:szCs w:val="20"/>
            </w:rPr>
            <w:delText>ní</w:delText>
          </w:r>
        </w:del>
      </w:ins>
      <w:ins w:id="47" w:author="Ing. Bohuslav Hrabčuk" w:date="2025-01-17T09:57:00Z">
        <w:r>
          <w:rPr>
            <w:sz w:val="20"/>
            <w:szCs w:val="20"/>
          </w:rPr>
          <w:t>u</w:t>
        </w:r>
      </w:ins>
      <w:ins w:id="48" w:author="Mária Bosnovičová" w:date="2025-01-16T18:49:00Z">
        <w:r w:rsidR="001873DE" w:rsidRPr="001873DE">
          <w:rPr>
            <w:sz w:val="20"/>
            <w:szCs w:val="20"/>
          </w:rPr>
          <w:t xml:space="preserve"> za každý započatý den prodlení.</w:t>
        </w:r>
      </w:ins>
    </w:p>
    <w:p w14:paraId="079A0A77" w14:textId="4460BD52" w:rsidR="00886DAD" w:rsidRPr="00CA3170" w:rsidRDefault="00886DAD" w:rsidP="00C8293F">
      <w:pPr>
        <w:pStyle w:val="Odstavecseseznamem"/>
        <w:widowControl w:val="0"/>
        <w:numPr>
          <w:ilvl w:val="0"/>
          <w:numId w:val="11"/>
        </w:numPr>
        <w:autoSpaceDE w:val="0"/>
        <w:autoSpaceDN w:val="0"/>
        <w:adjustRightInd w:val="0"/>
        <w:spacing w:after="60"/>
        <w:ind w:left="357" w:hanging="357"/>
        <w:contextualSpacing w:val="0"/>
        <w:jc w:val="both"/>
        <w:rPr>
          <w:sz w:val="20"/>
          <w:szCs w:val="20"/>
        </w:rPr>
      </w:pPr>
      <w:r w:rsidRPr="00CA3170">
        <w:rPr>
          <w:sz w:val="20"/>
          <w:szCs w:val="20"/>
        </w:rPr>
        <w:t xml:space="preserve">Uplatněním nároku na zaplacení smluvní pokuty ani jejím skutečným uhrazením povinnost smluvní strany, jejíž splnění bylo utvrzeno smluvní pokutou, nezaniká. Ujednáními dle tohoto článku </w:t>
      </w:r>
      <w:r w:rsidR="00FB5D7E" w:rsidRPr="00CA3170">
        <w:rPr>
          <w:sz w:val="20"/>
          <w:szCs w:val="20"/>
        </w:rPr>
        <w:t>S</w:t>
      </w:r>
      <w:r w:rsidRPr="00CA3170">
        <w:rPr>
          <w:sz w:val="20"/>
          <w:szCs w:val="20"/>
        </w:rPr>
        <w:t>mlouvy ani zaplacením smluvní pokuty není dotčeno právo na náhradu škody v</w:t>
      </w:r>
      <w:r w:rsidR="00CC6E43">
        <w:rPr>
          <w:sz w:val="20"/>
          <w:szCs w:val="20"/>
        </w:rPr>
        <w:t> </w:t>
      </w:r>
      <w:r w:rsidRPr="00CA3170">
        <w:rPr>
          <w:sz w:val="20"/>
          <w:szCs w:val="20"/>
        </w:rPr>
        <w:t>celé její výši.</w:t>
      </w:r>
    </w:p>
    <w:p w14:paraId="3B9023E3" w14:textId="4E4BBE51" w:rsidR="00886DAD" w:rsidRPr="00CA3170" w:rsidRDefault="00886DAD" w:rsidP="00C8293F">
      <w:pPr>
        <w:pStyle w:val="Odstavecseseznamem"/>
        <w:widowControl w:val="0"/>
        <w:numPr>
          <w:ilvl w:val="0"/>
          <w:numId w:val="11"/>
        </w:numPr>
        <w:autoSpaceDE w:val="0"/>
        <w:autoSpaceDN w:val="0"/>
        <w:adjustRightInd w:val="0"/>
        <w:spacing w:after="60"/>
        <w:ind w:left="357" w:hanging="357"/>
        <w:contextualSpacing w:val="0"/>
        <w:jc w:val="both"/>
        <w:rPr>
          <w:sz w:val="20"/>
          <w:szCs w:val="20"/>
        </w:rPr>
      </w:pPr>
      <w:r w:rsidRPr="00CA3170">
        <w:rPr>
          <w:sz w:val="20"/>
          <w:szCs w:val="20"/>
        </w:rPr>
        <w:t xml:space="preserve">Uplatněním nároku na zaplacení smluvní pokuty ani jejím skutečným uhrazením nezanikne právo na odstoupení od této </w:t>
      </w:r>
      <w:r w:rsidR="00FB5D7E" w:rsidRPr="00CA3170">
        <w:rPr>
          <w:sz w:val="20"/>
          <w:szCs w:val="20"/>
        </w:rPr>
        <w:t>S</w:t>
      </w:r>
      <w:r w:rsidRPr="00CA3170">
        <w:rPr>
          <w:sz w:val="20"/>
          <w:szCs w:val="20"/>
        </w:rPr>
        <w:t xml:space="preserve">mlouvy. Odstoupením od této </w:t>
      </w:r>
      <w:r w:rsidR="00FB5D7E" w:rsidRPr="00CA3170">
        <w:rPr>
          <w:sz w:val="20"/>
          <w:szCs w:val="20"/>
        </w:rPr>
        <w:t>S</w:t>
      </w:r>
      <w:r w:rsidRPr="00CA3170">
        <w:rPr>
          <w:sz w:val="20"/>
          <w:szCs w:val="20"/>
        </w:rPr>
        <w:t>mlouvy nezaniká povinnost k</w:t>
      </w:r>
      <w:r w:rsidR="00CC6E43">
        <w:rPr>
          <w:sz w:val="20"/>
          <w:szCs w:val="20"/>
        </w:rPr>
        <w:t> </w:t>
      </w:r>
      <w:r w:rsidRPr="00CA3170">
        <w:rPr>
          <w:sz w:val="20"/>
          <w:szCs w:val="20"/>
        </w:rPr>
        <w:t xml:space="preserve">zaplacení smluvní pokuty, která vznikla před odstoupením od této </w:t>
      </w:r>
      <w:r w:rsidR="00FB5D7E" w:rsidRPr="00CA3170">
        <w:rPr>
          <w:sz w:val="20"/>
          <w:szCs w:val="20"/>
        </w:rPr>
        <w:t>S</w:t>
      </w:r>
      <w:r w:rsidRPr="00CA3170">
        <w:rPr>
          <w:sz w:val="20"/>
          <w:szCs w:val="20"/>
        </w:rPr>
        <w:t>mlouvy.</w:t>
      </w:r>
    </w:p>
    <w:p w14:paraId="23BD9F32" w14:textId="05879153" w:rsidR="00886DAD" w:rsidRPr="00CA3170" w:rsidRDefault="00314CAA" w:rsidP="00C8293F">
      <w:pPr>
        <w:pStyle w:val="Odstavecseseznamem"/>
        <w:widowControl w:val="0"/>
        <w:numPr>
          <w:ilvl w:val="0"/>
          <w:numId w:val="11"/>
        </w:numPr>
        <w:autoSpaceDE w:val="0"/>
        <w:autoSpaceDN w:val="0"/>
        <w:adjustRightInd w:val="0"/>
        <w:spacing w:after="60"/>
        <w:ind w:left="357" w:hanging="357"/>
        <w:contextualSpacing w:val="0"/>
        <w:jc w:val="both"/>
        <w:rPr>
          <w:sz w:val="20"/>
          <w:szCs w:val="20"/>
        </w:rPr>
      </w:pPr>
      <w:r w:rsidRPr="00314CAA">
        <w:rPr>
          <w:sz w:val="20"/>
          <w:szCs w:val="20"/>
        </w:rPr>
        <w:t>Smluvní pokuta je splatná do 30 dnů ode dne doručení písemné výzvy oprávněné smluvní strany k</w:t>
      </w:r>
      <w:r w:rsidR="00CC6E43">
        <w:rPr>
          <w:sz w:val="20"/>
          <w:szCs w:val="20"/>
        </w:rPr>
        <w:t> </w:t>
      </w:r>
      <w:r w:rsidRPr="00314CAA">
        <w:rPr>
          <w:sz w:val="20"/>
          <w:szCs w:val="20"/>
        </w:rPr>
        <w:t xml:space="preserve">jejímu uhrazení povinnou smluvní stranou. Na splatnost smluvní pokuty se přiměřeně použije ustanovení čl. </w:t>
      </w:r>
      <w:r w:rsidR="007A2294">
        <w:rPr>
          <w:sz w:val="20"/>
          <w:szCs w:val="20"/>
        </w:rPr>
        <w:t>4</w:t>
      </w:r>
      <w:r w:rsidRPr="00314CAA">
        <w:rPr>
          <w:sz w:val="20"/>
          <w:szCs w:val="20"/>
        </w:rPr>
        <w:t xml:space="preserve"> této smlouvy</w:t>
      </w:r>
      <w:r w:rsidR="00886DAD" w:rsidRPr="00CA3170">
        <w:rPr>
          <w:sz w:val="20"/>
          <w:szCs w:val="20"/>
        </w:rPr>
        <w:t xml:space="preserve">. Oznámení o uplatnění smluvní pokuty musí vždy obsahovat popis a časové určení události, která zakládá právo smluvní strany na smluvní pokutu. </w:t>
      </w:r>
    </w:p>
    <w:p w14:paraId="728D0FD8" w14:textId="1BB908C5" w:rsidR="00886DAD" w:rsidRDefault="00886DAD" w:rsidP="00165502">
      <w:pPr>
        <w:pStyle w:val="Odstavecseseznamem"/>
        <w:widowControl w:val="0"/>
        <w:numPr>
          <w:ilvl w:val="0"/>
          <w:numId w:val="11"/>
        </w:numPr>
        <w:autoSpaceDE w:val="0"/>
        <w:autoSpaceDN w:val="0"/>
        <w:adjustRightInd w:val="0"/>
        <w:spacing w:after="60"/>
        <w:ind w:left="357" w:hanging="357"/>
        <w:contextualSpacing w:val="0"/>
        <w:jc w:val="both"/>
        <w:rPr>
          <w:sz w:val="20"/>
          <w:szCs w:val="20"/>
        </w:rPr>
      </w:pPr>
      <w:r w:rsidRPr="00CA3170">
        <w:rPr>
          <w:sz w:val="20"/>
          <w:szCs w:val="20"/>
        </w:rPr>
        <w:t>Výše jednotlivých smluvních pokut považují smluvní strany s</w:t>
      </w:r>
      <w:r w:rsidR="00CC6E43">
        <w:rPr>
          <w:sz w:val="20"/>
          <w:szCs w:val="20"/>
        </w:rPr>
        <w:t> </w:t>
      </w:r>
      <w:r w:rsidRPr="00CA3170">
        <w:rPr>
          <w:sz w:val="20"/>
          <w:szCs w:val="20"/>
        </w:rPr>
        <w:t>přihlédnutím k</w:t>
      </w:r>
      <w:r w:rsidR="00CC6E43">
        <w:rPr>
          <w:sz w:val="20"/>
          <w:szCs w:val="20"/>
        </w:rPr>
        <w:t> </w:t>
      </w:r>
      <w:r w:rsidRPr="00CA3170">
        <w:rPr>
          <w:sz w:val="20"/>
          <w:szCs w:val="20"/>
        </w:rPr>
        <w:t>charakteru povinností, jejichž splnění je smluvními pokutami utvrzeno, a s</w:t>
      </w:r>
      <w:r w:rsidR="00CC6E43">
        <w:rPr>
          <w:sz w:val="20"/>
          <w:szCs w:val="20"/>
        </w:rPr>
        <w:t> </w:t>
      </w:r>
      <w:r w:rsidRPr="00CA3170">
        <w:rPr>
          <w:sz w:val="20"/>
          <w:szCs w:val="20"/>
        </w:rPr>
        <w:t>přihlédnutím k</w:t>
      </w:r>
      <w:r w:rsidR="00CC6E43">
        <w:rPr>
          <w:sz w:val="20"/>
          <w:szCs w:val="20"/>
        </w:rPr>
        <w:t> </w:t>
      </w:r>
      <w:r w:rsidRPr="00CA3170">
        <w:rPr>
          <w:sz w:val="20"/>
          <w:szCs w:val="20"/>
        </w:rPr>
        <w:t>účelu této smlouvy za přiměřené.</w:t>
      </w:r>
    </w:p>
    <w:p w14:paraId="24923F51" w14:textId="0DC708E3" w:rsidR="00F00DF4" w:rsidRPr="00AC36F5" w:rsidRDefault="00F00DF4" w:rsidP="00165502">
      <w:pPr>
        <w:pStyle w:val="Odstavecseseznamem"/>
        <w:widowControl w:val="0"/>
        <w:numPr>
          <w:ilvl w:val="0"/>
          <w:numId w:val="11"/>
        </w:numPr>
        <w:autoSpaceDE w:val="0"/>
        <w:autoSpaceDN w:val="0"/>
        <w:adjustRightInd w:val="0"/>
        <w:spacing w:after="60"/>
        <w:ind w:left="357" w:hanging="357"/>
        <w:contextualSpacing w:val="0"/>
        <w:jc w:val="both"/>
        <w:rPr>
          <w:sz w:val="20"/>
          <w:szCs w:val="20"/>
        </w:rPr>
      </w:pPr>
      <w:r w:rsidRPr="00F00DF4">
        <w:rPr>
          <w:sz w:val="20"/>
          <w:szCs w:val="20"/>
        </w:rPr>
        <w:t>Uplatněním smluvních pokut není dotčeno právo na náhradu újmy v plné výši</w:t>
      </w:r>
      <w:r>
        <w:rPr>
          <w:sz w:val="20"/>
          <w:szCs w:val="20"/>
        </w:rPr>
        <w:t xml:space="preserve"> podle</w:t>
      </w:r>
      <w:r w:rsidR="002D3213">
        <w:rPr>
          <w:sz w:val="20"/>
          <w:szCs w:val="20"/>
        </w:rPr>
        <w:t xml:space="preserve"> Zákona č. 89/2012 Sb. </w:t>
      </w:r>
    </w:p>
    <w:p w14:paraId="28A5BD4B" w14:textId="77777777" w:rsidR="00886DAD" w:rsidRPr="00CA3170" w:rsidRDefault="00886DAD" w:rsidP="007E346F">
      <w:pPr>
        <w:widowControl w:val="0"/>
        <w:autoSpaceDE w:val="0"/>
        <w:autoSpaceDN w:val="0"/>
        <w:adjustRightInd w:val="0"/>
        <w:spacing w:line="220" w:lineRule="atLeast"/>
        <w:rPr>
          <w:sz w:val="20"/>
          <w:szCs w:val="20"/>
        </w:rPr>
      </w:pPr>
    </w:p>
    <w:p w14:paraId="795BA868" w14:textId="3CDEC96F" w:rsidR="007E346F" w:rsidRPr="00CA3170" w:rsidRDefault="007E346F" w:rsidP="007E346F">
      <w:pPr>
        <w:widowControl w:val="0"/>
        <w:autoSpaceDE w:val="0"/>
        <w:autoSpaceDN w:val="0"/>
        <w:adjustRightInd w:val="0"/>
        <w:spacing w:line="220" w:lineRule="atLeast"/>
        <w:jc w:val="center"/>
        <w:rPr>
          <w:b/>
          <w:sz w:val="22"/>
          <w:szCs w:val="20"/>
        </w:rPr>
      </w:pPr>
      <w:r w:rsidRPr="00CA3170">
        <w:rPr>
          <w:b/>
          <w:sz w:val="22"/>
          <w:szCs w:val="20"/>
        </w:rPr>
        <w:t xml:space="preserve">Článek </w:t>
      </w:r>
      <w:r w:rsidR="00886DAD" w:rsidRPr="00CA3170">
        <w:rPr>
          <w:b/>
          <w:sz w:val="22"/>
          <w:szCs w:val="20"/>
        </w:rPr>
        <w:t>1</w:t>
      </w:r>
      <w:r w:rsidR="007A2294">
        <w:rPr>
          <w:b/>
          <w:sz w:val="22"/>
          <w:szCs w:val="20"/>
        </w:rPr>
        <w:t>0</w:t>
      </w:r>
    </w:p>
    <w:p w14:paraId="4C588688" w14:textId="77777777" w:rsidR="007E346F" w:rsidRDefault="00FC3AB8" w:rsidP="00FC3AB8">
      <w:pPr>
        <w:widowControl w:val="0"/>
        <w:autoSpaceDE w:val="0"/>
        <w:autoSpaceDN w:val="0"/>
        <w:adjustRightInd w:val="0"/>
        <w:spacing w:line="220" w:lineRule="atLeast"/>
        <w:jc w:val="center"/>
        <w:rPr>
          <w:b/>
          <w:sz w:val="20"/>
          <w:szCs w:val="20"/>
        </w:rPr>
      </w:pPr>
      <w:r w:rsidRPr="004227B9">
        <w:rPr>
          <w:b/>
          <w:sz w:val="20"/>
          <w:szCs w:val="20"/>
        </w:rPr>
        <w:t>Závazek mlčenlivosti a o</w:t>
      </w:r>
      <w:r w:rsidR="007E346F" w:rsidRPr="004227B9">
        <w:rPr>
          <w:b/>
          <w:sz w:val="20"/>
          <w:szCs w:val="20"/>
        </w:rPr>
        <w:t>chrana</w:t>
      </w:r>
      <w:r w:rsidRPr="004227B9">
        <w:rPr>
          <w:b/>
          <w:sz w:val="20"/>
          <w:szCs w:val="20"/>
        </w:rPr>
        <w:t xml:space="preserve"> důvěrných</w:t>
      </w:r>
      <w:r w:rsidR="007E346F" w:rsidRPr="004227B9">
        <w:rPr>
          <w:b/>
          <w:sz w:val="20"/>
          <w:szCs w:val="20"/>
        </w:rPr>
        <w:t xml:space="preserve"> informací</w:t>
      </w:r>
    </w:p>
    <w:p w14:paraId="7E7A77D4" w14:textId="77777777" w:rsidR="00165502" w:rsidRPr="004227B9" w:rsidRDefault="00165502" w:rsidP="00FC3AB8">
      <w:pPr>
        <w:widowControl w:val="0"/>
        <w:autoSpaceDE w:val="0"/>
        <w:autoSpaceDN w:val="0"/>
        <w:adjustRightInd w:val="0"/>
        <w:spacing w:line="220" w:lineRule="atLeast"/>
        <w:jc w:val="center"/>
        <w:rPr>
          <w:sz w:val="20"/>
          <w:szCs w:val="20"/>
        </w:rPr>
      </w:pPr>
    </w:p>
    <w:p w14:paraId="764C5C5B" w14:textId="370622F0" w:rsidR="004227B9" w:rsidRPr="00AC69AC" w:rsidRDefault="004227B9" w:rsidP="004227B9">
      <w:pPr>
        <w:pStyle w:val="Odstavecseseznamem"/>
        <w:numPr>
          <w:ilvl w:val="0"/>
          <w:numId w:val="6"/>
        </w:numPr>
        <w:spacing w:after="60"/>
        <w:contextualSpacing w:val="0"/>
        <w:rPr>
          <w:sz w:val="20"/>
          <w:szCs w:val="20"/>
        </w:rPr>
      </w:pPr>
      <w:r w:rsidRPr="00AC69AC">
        <w:rPr>
          <w:sz w:val="20"/>
          <w:szCs w:val="20"/>
        </w:rPr>
        <w:t>Smluvní strany jsou si vědomy toho, že v</w:t>
      </w:r>
      <w:r w:rsidR="00CC6E43">
        <w:rPr>
          <w:sz w:val="20"/>
          <w:szCs w:val="20"/>
        </w:rPr>
        <w:t> </w:t>
      </w:r>
      <w:r w:rsidRPr="00AC69AC">
        <w:rPr>
          <w:sz w:val="20"/>
          <w:szCs w:val="20"/>
        </w:rPr>
        <w:t>rámci plnění této smlouvy:</w:t>
      </w:r>
    </w:p>
    <w:p w14:paraId="6A7FF81B" w14:textId="77777777" w:rsidR="004227B9" w:rsidRPr="00AC69AC" w:rsidRDefault="004227B9" w:rsidP="004227B9">
      <w:pPr>
        <w:pStyle w:val="Odstavecseseznamem"/>
        <w:numPr>
          <w:ilvl w:val="1"/>
          <w:numId w:val="6"/>
        </w:numPr>
        <w:spacing w:after="60"/>
        <w:contextualSpacing w:val="0"/>
        <w:rPr>
          <w:sz w:val="20"/>
          <w:szCs w:val="20"/>
        </w:rPr>
      </w:pPr>
      <w:r w:rsidRPr="00AC69AC">
        <w:rPr>
          <w:sz w:val="20"/>
          <w:szCs w:val="20"/>
        </w:rPr>
        <w:t>mohou si vzájemně úmyslně nebo i opominutím poskytnout informace, které budou považovány za důvěrné,</w:t>
      </w:r>
    </w:p>
    <w:p w14:paraId="7296B59F" w14:textId="53AEFDBB" w:rsidR="004227B9" w:rsidRPr="004227B9" w:rsidRDefault="004227B9" w:rsidP="00AC69AC">
      <w:pPr>
        <w:pStyle w:val="Odstavecseseznamem"/>
        <w:widowControl w:val="0"/>
        <w:numPr>
          <w:ilvl w:val="1"/>
          <w:numId w:val="6"/>
        </w:numPr>
        <w:autoSpaceDE w:val="0"/>
        <w:autoSpaceDN w:val="0"/>
        <w:adjustRightInd w:val="0"/>
        <w:spacing w:before="60" w:line="220" w:lineRule="atLeast"/>
        <w:contextualSpacing w:val="0"/>
        <w:jc w:val="both"/>
        <w:rPr>
          <w:sz w:val="20"/>
          <w:szCs w:val="20"/>
        </w:rPr>
      </w:pPr>
      <w:r w:rsidRPr="00AC69AC">
        <w:rPr>
          <w:sz w:val="20"/>
          <w:szCs w:val="20"/>
        </w:rPr>
        <w:t>mohou jejich zaměstnanci získat vědomou činností druhé strany nebo i jejím opominutím přístup k</w:t>
      </w:r>
      <w:r w:rsidR="00CC6E43">
        <w:rPr>
          <w:sz w:val="20"/>
          <w:szCs w:val="20"/>
        </w:rPr>
        <w:t> </w:t>
      </w:r>
      <w:r w:rsidRPr="00AC69AC">
        <w:rPr>
          <w:sz w:val="20"/>
          <w:szCs w:val="20"/>
        </w:rPr>
        <w:t>důvěrným informacím druhé strany.</w:t>
      </w:r>
    </w:p>
    <w:p w14:paraId="7B2DE6D8" w14:textId="49E28E93" w:rsidR="00FC3AB8" w:rsidRPr="00CA3170" w:rsidRDefault="004227B9" w:rsidP="0009667E">
      <w:pPr>
        <w:pStyle w:val="Odstavecseseznamem"/>
        <w:widowControl w:val="0"/>
        <w:numPr>
          <w:ilvl w:val="0"/>
          <w:numId w:val="6"/>
        </w:numPr>
        <w:autoSpaceDE w:val="0"/>
        <w:autoSpaceDN w:val="0"/>
        <w:adjustRightInd w:val="0"/>
        <w:spacing w:before="60" w:line="220" w:lineRule="atLeast"/>
        <w:ind w:left="357" w:hanging="357"/>
        <w:contextualSpacing w:val="0"/>
        <w:jc w:val="both"/>
        <w:rPr>
          <w:sz w:val="20"/>
          <w:szCs w:val="20"/>
        </w:rPr>
      </w:pPr>
      <w:r w:rsidRPr="004227B9">
        <w:rPr>
          <w:sz w:val="20"/>
          <w:szCs w:val="20"/>
        </w:rPr>
        <w:t>Smluvní strany považují obsah smlouvy, stejně jako všechny informace získané v</w:t>
      </w:r>
      <w:r w:rsidR="00CC6E43">
        <w:rPr>
          <w:sz w:val="20"/>
          <w:szCs w:val="20"/>
        </w:rPr>
        <w:t> </w:t>
      </w:r>
      <w:r w:rsidRPr="004227B9">
        <w:rPr>
          <w:sz w:val="20"/>
          <w:szCs w:val="20"/>
        </w:rPr>
        <w:t>souvislosti s</w:t>
      </w:r>
      <w:r w:rsidR="00CC6E43">
        <w:rPr>
          <w:sz w:val="20"/>
          <w:szCs w:val="20"/>
        </w:rPr>
        <w:t> </w:t>
      </w:r>
      <w:r w:rsidRPr="004227B9">
        <w:rPr>
          <w:sz w:val="20"/>
          <w:szCs w:val="20"/>
        </w:rPr>
        <w:t>uzavřením smlouvy a v</w:t>
      </w:r>
      <w:r w:rsidR="00CC6E43">
        <w:rPr>
          <w:sz w:val="20"/>
          <w:szCs w:val="20"/>
        </w:rPr>
        <w:t> </w:t>
      </w:r>
      <w:r w:rsidRPr="004227B9">
        <w:rPr>
          <w:sz w:val="20"/>
          <w:szCs w:val="20"/>
        </w:rPr>
        <w:t>souvislosti s</w:t>
      </w:r>
      <w:r w:rsidR="00CC6E43">
        <w:rPr>
          <w:sz w:val="20"/>
          <w:szCs w:val="20"/>
        </w:rPr>
        <w:t> </w:t>
      </w:r>
      <w:r w:rsidRPr="004227B9">
        <w:rPr>
          <w:sz w:val="20"/>
          <w:szCs w:val="20"/>
        </w:rPr>
        <w:t>jejím plněním za důvěrné (dále jen „Důvěrné informace“) a zavazují se zajistit a zachovávat o nich mlčenlivost a učinit vše nezbytné pro jejich ochranu a zamezení jejich zneužití</w:t>
      </w:r>
      <w:r w:rsidR="00FC3AB8" w:rsidRPr="00CA3170">
        <w:rPr>
          <w:sz w:val="20"/>
          <w:szCs w:val="20"/>
        </w:rPr>
        <w:t>.</w:t>
      </w:r>
    </w:p>
    <w:p w14:paraId="6A47F5FC" w14:textId="57ED32B9" w:rsidR="00FC3AB8" w:rsidRPr="007B0C79" w:rsidRDefault="004227B9" w:rsidP="007B0C79">
      <w:pPr>
        <w:pStyle w:val="Odstavecseseznamem"/>
        <w:widowControl w:val="0"/>
        <w:numPr>
          <w:ilvl w:val="0"/>
          <w:numId w:val="6"/>
        </w:numPr>
        <w:autoSpaceDE w:val="0"/>
        <w:autoSpaceDN w:val="0"/>
        <w:adjustRightInd w:val="0"/>
        <w:spacing w:before="60" w:line="220" w:lineRule="atLeast"/>
        <w:ind w:left="357" w:hanging="357"/>
        <w:contextualSpacing w:val="0"/>
        <w:jc w:val="both"/>
        <w:rPr>
          <w:sz w:val="20"/>
          <w:szCs w:val="20"/>
        </w:rPr>
      </w:pPr>
      <w:r w:rsidRPr="004227B9">
        <w:rPr>
          <w:sz w:val="20"/>
          <w:szCs w:val="20"/>
        </w:rPr>
        <w:t>Každá smluvní strana se zavazuje zdržet se zpřístupnění Důvěrných informací bez předchozího písemného souhlasu druhé smluvní strany třetím osobám, s</w:t>
      </w:r>
      <w:r w:rsidR="00CC6E43">
        <w:rPr>
          <w:sz w:val="20"/>
          <w:szCs w:val="20"/>
        </w:rPr>
        <w:t> </w:t>
      </w:r>
      <w:r w:rsidRPr="004227B9">
        <w:rPr>
          <w:sz w:val="20"/>
          <w:szCs w:val="20"/>
        </w:rPr>
        <w:t>výjimkou jejich zpřístupnění v</w:t>
      </w:r>
      <w:r w:rsidR="00CC6E43">
        <w:rPr>
          <w:sz w:val="20"/>
          <w:szCs w:val="20"/>
        </w:rPr>
        <w:t> </w:t>
      </w:r>
      <w:r w:rsidRPr="004227B9">
        <w:rPr>
          <w:sz w:val="20"/>
          <w:szCs w:val="20"/>
        </w:rPr>
        <w:t>nezbytném rozsahu svým zaměstnancům, subdodavatelům, odborným poradcům či úředníkům provádějícím kontrolu v</w:t>
      </w:r>
      <w:r w:rsidR="00CC6E43">
        <w:rPr>
          <w:sz w:val="20"/>
          <w:szCs w:val="20"/>
        </w:rPr>
        <w:t> </w:t>
      </w:r>
      <w:r w:rsidRPr="004227B9">
        <w:rPr>
          <w:sz w:val="20"/>
          <w:szCs w:val="20"/>
        </w:rPr>
        <w:t>souladu s</w:t>
      </w:r>
      <w:r w:rsidR="00CC6E43">
        <w:rPr>
          <w:sz w:val="20"/>
          <w:szCs w:val="20"/>
        </w:rPr>
        <w:t> </w:t>
      </w:r>
      <w:r w:rsidRPr="004227B9">
        <w:rPr>
          <w:sz w:val="20"/>
          <w:szCs w:val="20"/>
        </w:rPr>
        <w:t>příslušným právním předpisem, kteří budou zavázáni zachovávat mlčenlivost alespoň v</w:t>
      </w:r>
      <w:r w:rsidR="00CC6E43">
        <w:rPr>
          <w:sz w:val="20"/>
          <w:szCs w:val="20"/>
        </w:rPr>
        <w:t> </w:t>
      </w:r>
      <w:r w:rsidRPr="004227B9">
        <w:rPr>
          <w:sz w:val="20"/>
          <w:szCs w:val="20"/>
        </w:rPr>
        <w:t>rozsahu stanoveném touto smlouvou. Kterákoli smluvní strana je bez jakéhokoliv omezení odpovědná za jakékoliv porušení povinnosti zachovávat mlčenlivost o Důvěrných informacích svými zaměstnanci, subdodavateli, poradci nebo jakoukoliv jinou osobou, které smluvní strana Důvěrné informace poskytne</w:t>
      </w:r>
      <w:r w:rsidR="00FC3AB8" w:rsidRPr="00CA3170">
        <w:rPr>
          <w:sz w:val="20"/>
          <w:szCs w:val="20"/>
        </w:rPr>
        <w:t xml:space="preserve">. </w:t>
      </w:r>
    </w:p>
    <w:p w14:paraId="65B4BB15" w14:textId="6D94C32C" w:rsidR="00FC3AB8" w:rsidRPr="00CA3170" w:rsidRDefault="00FC3AB8" w:rsidP="0009667E">
      <w:pPr>
        <w:pStyle w:val="Odstavecseseznamem"/>
        <w:widowControl w:val="0"/>
        <w:numPr>
          <w:ilvl w:val="0"/>
          <w:numId w:val="6"/>
        </w:numPr>
        <w:autoSpaceDE w:val="0"/>
        <w:autoSpaceDN w:val="0"/>
        <w:adjustRightInd w:val="0"/>
        <w:spacing w:before="60" w:line="220" w:lineRule="atLeast"/>
        <w:ind w:left="357" w:hanging="357"/>
        <w:contextualSpacing w:val="0"/>
        <w:jc w:val="both"/>
        <w:rPr>
          <w:sz w:val="20"/>
          <w:szCs w:val="20"/>
        </w:rPr>
      </w:pPr>
      <w:r w:rsidRPr="00CA3170">
        <w:rPr>
          <w:sz w:val="20"/>
          <w:szCs w:val="20"/>
        </w:rPr>
        <w:t>Povinnost smluvních stran zachovávat důvěrnost informací a mlčenlivost v</w:t>
      </w:r>
      <w:r w:rsidR="00CC6E43">
        <w:rPr>
          <w:sz w:val="20"/>
          <w:szCs w:val="20"/>
        </w:rPr>
        <w:t> </w:t>
      </w:r>
      <w:r w:rsidRPr="00CA3170">
        <w:rPr>
          <w:sz w:val="20"/>
          <w:szCs w:val="20"/>
        </w:rPr>
        <w:t>rozsahu uvedeném v</w:t>
      </w:r>
      <w:r w:rsidR="00CC6E43">
        <w:rPr>
          <w:sz w:val="20"/>
          <w:szCs w:val="20"/>
        </w:rPr>
        <w:t> </w:t>
      </w:r>
      <w:r w:rsidR="00C92E16" w:rsidRPr="00CA3170">
        <w:rPr>
          <w:sz w:val="20"/>
          <w:szCs w:val="20"/>
        </w:rPr>
        <w:t xml:space="preserve">této </w:t>
      </w:r>
      <w:r w:rsidR="00553FC4" w:rsidRPr="00CA3170">
        <w:rPr>
          <w:sz w:val="20"/>
          <w:szCs w:val="20"/>
        </w:rPr>
        <w:t>S</w:t>
      </w:r>
      <w:r w:rsidRPr="00CA3170">
        <w:rPr>
          <w:sz w:val="20"/>
          <w:szCs w:val="20"/>
        </w:rPr>
        <w:t xml:space="preserve">mlouvě trvá i po zániku </w:t>
      </w:r>
      <w:r w:rsidR="00C92E16" w:rsidRPr="00CA3170">
        <w:rPr>
          <w:sz w:val="20"/>
          <w:szCs w:val="20"/>
        </w:rPr>
        <w:t>s</w:t>
      </w:r>
      <w:r w:rsidRPr="00CA3170">
        <w:rPr>
          <w:sz w:val="20"/>
          <w:szCs w:val="20"/>
        </w:rPr>
        <w:t>mlouvy.</w:t>
      </w:r>
    </w:p>
    <w:p w14:paraId="6179FC1A" w14:textId="08630765" w:rsidR="00FC3AB8" w:rsidRPr="00CA3170" w:rsidRDefault="00FC3AB8" w:rsidP="0009667E">
      <w:pPr>
        <w:pStyle w:val="Odstavecseseznamem"/>
        <w:widowControl w:val="0"/>
        <w:numPr>
          <w:ilvl w:val="0"/>
          <w:numId w:val="6"/>
        </w:numPr>
        <w:autoSpaceDE w:val="0"/>
        <w:autoSpaceDN w:val="0"/>
        <w:adjustRightInd w:val="0"/>
        <w:spacing w:before="60" w:line="220" w:lineRule="atLeast"/>
        <w:ind w:left="357" w:hanging="357"/>
        <w:contextualSpacing w:val="0"/>
        <w:jc w:val="both"/>
        <w:rPr>
          <w:sz w:val="20"/>
          <w:szCs w:val="20"/>
        </w:rPr>
      </w:pPr>
      <w:r w:rsidRPr="00CA3170">
        <w:rPr>
          <w:sz w:val="20"/>
          <w:szCs w:val="20"/>
        </w:rPr>
        <w:t xml:space="preserve">Ustanovení tohoto článku </w:t>
      </w:r>
      <w:r w:rsidR="00C92E16" w:rsidRPr="00CA3170">
        <w:rPr>
          <w:sz w:val="20"/>
          <w:szCs w:val="20"/>
        </w:rPr>
        <w:t>s</w:t>
      </w:r>
      <w:r w:rsidRPr="00CA3170">
        <w:rPr>
          <w:sz w:val="20"/>
          <w:szCs w:val="20"/>
        </w:rPr>
        <w:t xml:space="preserve">mlouvy se nevztahuje na informace, které jsou nebo se stanou všeobecně a veřejně přístupnými </w:t>
      </w:r>
      <w:r w:rsidR="00C92E16" w:rsidRPr="00CA3170">
        <w:rPr>
          <w:sz w:val="20"/>
          <w:szCs w:val="20"/>
        </w:rPr>
        <w:t>jinak</w:t>
      </w:r>
      <w:r w:rsidRPr="00CA3170">
        <w:rPr>
          <w:sz w:val="20"/>
          <w:szCs w:val="20"/>
        </w:rPr>
        <w:t xml:space="preserve"> než porušením povinností dle tohoto článku </w:t>
      </w:r>
      <w:r w:rsidR="00553FC4" w:rsidRPr="00CA3170">
        <w:rPr>
          <w:sz w:val="20"/>
          <w:szCs w:val="20"/>
        </w:rPr>
        <w:t>S</w:t>
      </w:r>
      <w:r w:rsidRPr="00CA3170">
        <w:rPr>
          <w:sz w:val="20"/>
          <w:szCs w:val="20"/>
        </w:rPr>
        <w:t xml:space="preserve">mlouvy, či na informace, které je smluvní strana povinna sdělit třetí osobě či zpřístupnit podle právního předpisu, případně dle požadavku orgánu veřejné moci na </w:t>
      </w:r>
      <w:r w:rsidRPr="00CA3170">
        <w:rPr>
          <w:sz w:val="20"/>
          <w:szCs w:val="20"/>
        </w:rPr>
        <w:lastRenderedPageBreak/>
        <w:t>základě zákona</w:t>
      </w:r>
      <w:r w:rsidR="004227B9">
        <w:rPr>
          <w:sz w:val="20"/>
          <w:szCs w:val="20"/>
        </w:rPr>
        <w:t>.</w:t>
      </w:r>
    </w:p>
    <w:p w14:paraId="41C2C86C" w14:textId="77777777" w:rsidR="0009667E" w:rsidRDefault="0009667E" w:rsidP="007E346F">
      <w:pPr>
        <w:widowControl w:val="0"/>
        <w:autoSpaceDE w:val="0"/>
        <w:autoSpaceDN w:val="0"/>
        <w:adjustRightInd w:val="0"/>
        <w:spacing w:line="220" w:lineRule="atLeast"/>
        <w:rPr>
          <w:sz w:val="20"/>
          <w:szCs w:val="20"/>
        </w:rPr>
      </w:pPr>
    </w:p>
    <w:p w14:paraId="570310D3" w14:textId="77777777" w:rsidR="007A2294" w:rsidRPr="00CA3170" w:rsidRDefault="007A2294" w:rsidP="007E346F">
      <w:pPr>
        <w:widowControl w:val="0"/>
        <w:autoSpaceDE w:val="0"/>
        <w:autoSpaceDN w:val="0"/>
        <w:adjustRightInd w:val="0"/>
        <w:spacing w:line="220" w:lineRule="atLeast"/>
        <w:rPr>
          <w:sz w:val="20"/>
          <w:szCs w:val="20"/>
        </w:rPr>
      </w:pPr>
    </w:p>
    <w:p w14:paraId="0505A8DA" w14:textId="5D9A0347" w:rsidR="007775C2" w:rsidRPr="00CA3170" w:rsidRDefault="007775C2" w:rsidP="007775C2">
      <w:pPr>
        <w:widowControl w:val="0"/>
        <w:autoSpaceDE w:val="0"/>
        <w:autoSpaceDN w:val="0"/>
        <w:adjustRightInd w:val="0"/>
        <w:spacing w:line="220" w:lineRule="atLeast"/>
        <w:jc w:val="center"/>
        <w:rPr>
          <w:b/>
          <w:sz w:val="22"/>
          <w:szCs w:val="20"/>
        </w:rPr>
      </w:pPr>
      <w:r w:rsidRPr="00CA3170">
        <w:rPr>
          <w:b/>
          <w:sz w:val="22"/>
          <w:szCs w:val="20"/>
        </w:rPr>
        <w:t>Článek 1</w:t>
      </w:r>
      <w:r w:rsidR="007A2294">
        <w:rPr>
          <w:b/>
          <w:sz w:val="22"/>
          <w:szCs w:val="20"/>
        </w:rPr>
        <w:t>1</w:t>
      </w:r>
    </w:p>
    <w:p w14:paraId="452B63D3" w14:textId="1CDE95C1" w:rsidR="007775C2" w:rsidRDefault="007775C2" w:rsidP="007775C2">
      <w:pPr>
        <w:widowControl w:val="0"/>
        <w:autoSpaceDE w:val="0"/>
        <w:autoSpaceDN w:val="0"/>
        <w:adjustRightInd w:val="0"/>
        <w:spacing w:line="220" w:lineRule="atLeast"/>
        <w:jc w:val="center"/>
        <w:rPr>
          <w:b/>
          <w:sz w:val="20"/>
          <w:szCs w:val="20"/>
        </w:rPr>
      </w:pPr>
      <w:r w:rsidRPr="00CA3170">
        <w:rPr>
          <w:b/>
          <w:sz w:val="20"/>
          <w:szCs w:val="20"/>
        </w:rPr>
        <w:t>Ochrana osobních údajů</w:t>
      </w:r>
    </w:p>
    <w:p w14:paraId="1F65A3DB" w14:textId="77777777" w:rsidR="00165502" w:rsidRPr="00CA3170" w:rsidRDefault="00165502" w:rsidP="007775C2">
      <w:pPr>
        <w:widowControl w:val="0"/>
        <w:autoSpaceDE w:val="0"/>
        <w:autoSpaceDN w:val="0"/>
        <w:adjustRightInd w:val="0"/>
        <w:spacing w:line="220" w:lineRule="atLeast"/>
        <w:jc w:val="center"/>
        <w:rPr>
          <w:sz w:val="20"/>
          <w:szCs w:val="20"/>
        </w:rPr>
      </w:pPr>
    </w:p>
    <w:p w14:paraId="2CA16B12" w14:textId="5A1F58A0" w:rsidR="007775C2" w:rsidRPr="00CA3170" w:rsidRDefault="007775C2" w:rsidP="0009667E">
      <w:pPr>
        <w:pStyle w:val="Odstavecseseznamem"/>
        <w:widowControl w:val="0"/>
        <w:numPr>
          <w:ilvl w:val="0"/>
          <w:numId w:val="14"/>
        </w:numPr>
        <w:autoSpaceDE w:val="0"/>
        <w:autoSpaceDN w:val="0"/>
        <w:adjustRightInd w:val="0"/>
        <w:spacing w:after="60" w:line="220" w:lineRule="atLeast"/>
        <w:ind w:hanging="357"/>
        <w:contextualSpacing w:val="0"/>
        <w:jc w:val="both"/>
        <w:rPr>
          <w:sz w:val="20"/>
          <w:szCs w:val="20"/>
        </w:rPr>
      </w:pPr>
      <w:r w:rsidRPr="00CA3170">
        <w:rPr>
          <w:sz w:val="20"/>
          <w:szCs w:val="20"/>
        </w:rPr>
        <w:t>Poskytovatel se zavazuje k</w:t>
      </w:r>
      <w:r w:rsidR="00CC6E43">
        <w:rPr>
          <w:sz w:val="20"/>
          <w:szCs w:val="20"/>
        </w:rPr>
        <w:t> </w:t>
      </w:r>
      <w:r w:rsidRPr="00CA3170">
        <w:rPr>
          <w:sz w:val="20"/>
          <w:szCs w:val="20"/>
        </w:rPr>
        <w:t>zachování absolutní mlčenlivosti o následujících skutečnostech:</w:t>
      </w:r>
    </w:p>
    <w:p w14:paraId="47956E13" w14:textId="77777777" w:rsidR="007775C2" w:rsidRPr="00CA3170" w:rsidRDefault="007775C2" w:rsidP="0009667E">
      <w:pPr>
        <w:pStyle w:val="Odstavecseseznamem"/>
        <w:widowControl w:val="0"/>
        <w:numPr>
          <w:ilvl w:val="1"/>
          <w:numId w:val="14"/>
        </w:numPr>
        <w:autoSpaceDE w:val="0"/>
        <w:autoSpaceDN w:val="0"/>
        <w:adjustRightInd w:val="0"/>
        <w:spacing w:after="60" w:line="220" w:lineRule="atLeast"/>
        <w:ind w:hanging="357"/>
        <w:contextualSpacing w:val="0"/>
        <w:jc w:val="both"/>
        <w:rPr>
          <w:sz w:val="20"/>
          <w:szCs w:val="20"/>
        </w:rPr>
      </w:pPr>
      <w:r w:rsidRPr="00CA3170">
        <w:rPr>
          <w:sz w:val="20"/>
          <w:szCs w:val="20"/>
        </w:rPr>
        <w:t>o skutečnostech, na které se vztahuje mlčenlivost zdravotnických pracovníků dle zákona č. 372/2011 Sb., o zdravotních službách a podmínkách jejich poskytování (zákon o zdravotních službách), ve znění pozdějších předpisů;</w:t>
      </w:r>
    </w:p>
    <w:p w14:paraId="4AACB541" w14:textId="7DEE6F19" w:rsidR="007775C2" w:rsidRPr="00CA3170" w:rsidRDefault="007775C2" w:rsidP="0009667E">
      <w:pPr>
        <w:pStyle w:val="Odstavecseseznamem"/>
        <w:widowControl w:val="0"/>
        <w:numPr>
          <w:ilvl w:val="1"/>
          <w:numId w:val="14"/>
        </w:numPr>
        <w:autoSpaceDE w:val="0"/>
        <w:autoSpaceDN w:val="0"/>
        <w:adjustRightInd w:val="0"/>
        <w:spacing w:after="60" w:line="220" w:lineRule="atLeast"/>
        <w:ind w:hanging="357"/>
        <w:contextualSpacing w:val="0"/>
        <w:jc w:val="both"/>
        <w:rPr>
          <w:sz w:val="20"/>
          <w:szCs w:val="20"/>
        </w:rPr>
      </w:pPr>
      <w:r w:rsidRPr="00CA3170">
        <w:rPr>
          <w:sz w:val="20"/>
          <w:szCs w:val="20"/>
        </w:rPr>
        <w:t>o osobních údajích</w:t>
      </w:r>
      <w:r w:rsidR="00F04479" w:rsidRPr="00CA3170">
        <w:rPr>
          <w:sz w:val="20"/>
          <w:szCs w:val="20"/>
        </w:rPr>
        <w:t xml:space="preserve"> včetně jejich zvláštních kategorií</w:t>
      </w:r>
      <w:r w:rsidRPr="00CA3170">
        <w:rPr>
          <w:sz w:val="20"/>
          <w:szCs w:val="20"/>
        </w:rPr>
        <w:t xml:space="preserve">, které zpracovává objednatel a se kterými poskytovatel přijde do styku při plnění této </w:t>
      </w:r>
      <w:r w:rsidR="00F04479" w:rsidRPr="00CA3170">
        <w:rPr>
          <w:sz w:val="20"/>
          <w:szCs w:val="20"/>
        </w:rPr>
        <w:t>S</w:t>
      </w:r>
      <w:r w:rsidRPr="00CA3170">
        <w:rPr>
          <w:sz w:val="20"/>
          <w:szCs w:val="20"/>
        </w:rPr>
        <w:t>mlouvy, zejména při zpracování dat, osobních</w:t>
      </w:r>
      <w:r w:rsidR="00F04479" w:rsidRPr="00CA3170">
        <w:rPr>
          <w:sz w:val="20"/>
          <w:szCs w:val="20"/>
        </w:rPr>
        <w:t xml:space="preserve"> údajích včetně jejich zvláštních kategoriích </w:t>
      </w:r>
      <w:r w:rsidRPr="00CA3170">
        <w:rPr>
          <w:sz w:val="20"/>
          <w:szCs w:val="20"/>
        </w:rPr>
        <w:t>, jakož i o bezpečnostních opatřeních objednatele ve vztahu k</w:t>
      </w:r>
      <w:r w:rsidR="00CC6E43">
        <w:rPr>
          <w:sz w:val="20"/>
          <w:szCs w:val="20"/>
        </w:rPr>
        <w:t> </w:t>
      </w:r>
      <w:r w:rsidRPr="00CA3170">
        <w:rPr>
          <w:sz w:val="20"/>
          <w:szCs w:val="20"/>
        </w:rPr>
        <w:t>těmto osobním údajům</w:t>
      </w:r>
      <w:r w:rsidR="00F04479" w:rsidRPr="00CA3170">
        <w:rPr>
          <w:sz w:val="20"/>
          <w:szCs w:val="20"/>
        </w:rPr>
        <w:t xml:space="preserve"> včetně jejich zvláštních kategorií</w:t>
      </w:r>
      <w:r w:rsidRPr="00CA3170">
        <w:rPr>
          <w:sz w:val="20"/>
          <w:szCs w:val="20"/>
        </w:rPr>
        <w:t xml:space="preserve">, jejichž zveřejnění by ohrozilo zabezpečení osobních údajů ve smyslu </w:t>
      </w:r>
      <w:r w:rsidR="00F04479" w:rsidRPr="00CA3170">
        <w:rPr>
          <w:sz w:val="20"/>
          <w:szCs w:val="20"/>
        </w:rPr>
        <w:t>Nařízení Evropského parlamentu a Rady (EU) 2016/679 ze dne 27. dubna 2016 o ochraně fyzických osob v</w:t>
      </w:r>
      <w:r w:rsidR="00CC6E43">
        <w:rPr>
          <w:sz w:val="20"/>
          <w:szCs w:val="20"/>
        </w:rPr>
        <w:t> </w:t>
      </w:r>
      <w:r w:rsidR="00F04479" w:rsidRPr="00CA3170">
        <w:rPr>
          <w:sz w:val="20"/>
          <w:szCs w:val="20"/>
        </w:rPr>
        <w:t>souvislosti se zpracováním osobních údajů a o volném pohybu těchto údajů a o zrušení směrnice 95/46/ES (Obecné nařízení o ochraně osobních údajů)</w:t>
      </w:r>
      <w:r w:rsidR="00F04479" w:rsidRPr="00CA3170" w:rsidDel="00F04479">
        <w:rPr>
          <w:sz w:val="20"/>
          <w:szCs w:val="20"/>
        </w:rPr>
        <w:t xml:space="preserve"> </w:t>
      </w:r>
      <w:r w:rsidRPr="00CA3170">
        <w:rPr>
          <w:sz w:val="20"/>
          <w:szCs w:val="20"/>
        </w:rPr>
        <w:t>a zákona č. 110/20</w:t>
      </w:r>
      <w:r w:rsidR="008F2677">
        <w:rPr>
          <w:sz w:val="20"/>
          <w:szCs w:val="20"/>
        </w:rPr>
        <w:t>19</w:t>
      </w:r>
      <w:r w:rsidRPr="00CA3170">
        <w:rPr>
          <w:sz w:val="20"/>
          <w:szCs w:val="20"/>
        </w:rPr>
        <w:t xml:space="preserve"> Sb., o zpracování osobních údajů, ve znění pozdějších předpisů.</w:t>
      </w:r>
    </w:p>
    <w:p w14:paraId="5EB25D19" w14:textId="7D86DD56" w:rsidR="007775C2" w:rsidRDefault="007775C2" w:rsidP="0009667E">
      <w:pPr>
        <w:pStyle w:val="Odstavecseseznamem"/>
        <w:widowControl w:val="0"/>
        <w:numPr>
          <w:ilvl w:val="0"/>
          <w:numId w:val="14"/>
        </w:numPr>
        <w:autoSpaceDE w:val="0"/>
        <w:autoSpaceDN w:val="0"/>
        <w:adjustRightInd w:val="0"/>
        <w:spacing w:after="60" w:line="220" w:lineRule="atLeast"/>
        <w:ind w:hanging="357"/>
        <w:contextualSpacing w:val="0"/>
        <w:jc w:val="both"/>
        <w:rPr>
          <w:sz w:val="20"/>
          <w:szCs w:val="20"/>
        </w:rPr>
      </w:pPr>
      <w:r w:rsidRPr="00CA3170">
        <w:rPr>
          <w:sz w:val="20"/>
          <w:szCs w:val="20"/>
        </w:rPr>
        <w:t>Poskytovatel se zavazuje, že přijme veškerá mu známá bezpečnostní opatření k</w:t>
      </w:r>
      <w:r w:rsidR="00CC6E43">
        <w:rPr>
          <w:sz w:val="20"/>
          <w:szCs w:val="20"/>
        </w:rPr>
        <w:t> </w:t>
      </w:r>
      <w:r w:rsidRPr="00CA3170">
        <w:rPr>
          <w:sz w:val="20"/>
          <w:szCs w:val="20"/>
        </w:rPr>
        <w:t>zajištění ochrany osobních údajů pacientů a klientů objednatele před jejich zneužitím nebo únikem těchto dat prostřednictvím zaměstnanců a jiných pracovníků poskytovatele. Poskytovatel prohlašuje, že jeho zaměstnanci a jiní pracovníci či jeho smluvní partneři, kteří při výkonu své práce přicházejí do styku s</w:t>
      </w:r>
      <w:r w:rsidR="00CC6E43">
        <w:rPr>
          <w:sz w:val="20"/>
          <w:szCs w:val="20"/>
        </w:rPr>
        <w:t> </w:t>
      </w:r>
      <w:r w:rsidRPr="00CA3170">
        <w:rPr>
          <w:sz w:val="20"/>
          <w:szCs w:val="20"/>
        </w:rPr>
        <w:t xml:space="preserve">osobními údaji </w:t>
      </w:r>
      <w:r w:rsidR="00F04479" w:rsidRPr="00CA3170">
        <w:rPr>
          <w:sz w:val="20"/>
          <w:szCs w:val="20"/>
        </w:rPr>
        <w:t xml:space="preserve">(včetně jejich zvláštních kategorií) </w:t>
      </w:r>
      <w:r w:rsidRPr="00CA3170">
        <w:rPr>
          <w:sz w:val="20"/>
          <w:szCs w:val="20"/>
        </w:rPr>
        <w:t>třetích osob, byli náležitě poučeni o povoleném způsobu nakládání s</w:t>
      </w:r>
      <w:r w:rsidR="00CC6E43">
        <w:rPr>
          <w:sz w:val="20"/>
          <w:szCs w:val="20"/>
        </w:rPr>
        <w:t> </w:t>
      </w:r>
      <w:r w:rsidRPr="00CA3170">
        <w:rPr>
          <w:sz w:val="20"/>
          <w:szCs w:val="20"/>
        </w:rPr>
        <w:t>takovými údaji a byli seznámeni s</w:t>
      </w:r>
      <w:r w:rsidR="00CC6E43">
        <w:rPr>
          <w:sz w:val="20"/>
          <w:szCs w:val="20"/>
        </w:rPr>
        <w:t> </w:t>
      </w:r>
      <w:r w:rsidRPr="00CA3170">
        <w:rPr>
          <w:sz w:val="20"/>
          <w:szCs w:val="20"/>
        </w:rPr>
        <w:t>následky jednání, které je v</w:t>
      </w:r>
      <w:r w:rsidR="00CC6E43">
        <w:rPr>
          <w:sz w:val="20"/>
          <w:szCs w:val="20"/>
        </w:rPr>
        <w:t> </w:t>
      </w:r>
      <w:r w:rsidRPr="00CA3170">
        <w:rPr>
          <w:sz w:val="20"/>
          <w:szCs w:val="20"/>
        </w:rPr>
        <w:t>rozporu s</w:t>
      </w:r>
      <w:r w:rsidR="00CC6E43">
        <w:rPr>
          <w:sz w:val="20"/>
          <w:szCs w:val="20"/>
        </w:rPr>
        <w:t> </w:t>
      </w:r>
      <w:r w:rsidRPr="00CA3170">
        <w:rPr>
          <w:sz w:val="20"/>
          <w:szCs w:val="20"/>
        </w:rPr>
        <w:t>právními předpisy.</w:t>
      </w:r>
    </w:p>
    <w:p w14:paraId="39E61511" w14:textId="6130A824" w:rsidR="00A51569" w:rsidRPr="00CA3170" w:rsidRDefault="00A51569" w:rsidP="0009667E">
      <w:pPr>
        <w:pStyle w:val="Odstavecseseznamem"/>
        <w:widowControl w:val="0"/>
        <w:numPr>
          <w:ilvl w:val="0"/>
          <w:numId w:val="14"/>
        </w:numPr>
        <w:autoSpaceDE w:val="0"/>
        <w:autoSpaceDN w:val="0"/>
        <w:adjustRightInd w:val="0"/>
        <w:spacing w:after="60" w:line="220" w:lineRule="atLeast"/>
        <w:ind w:hanging="357"/>
        <w:contextualSpacing w:val="0"/>
        <w:jc w:val="both"/>
        <w:rPr>
          <w:sz w:val="20"/>
          <w:szCs w:val="20"/>
        </w:rPr>
      </w:pPr>
      <w:r>
        <w:rPr>
          <w:sz w:val="20"/>
          <w:szCs w:val="20"/>
        </w:rPr>
        <w:t>Ochrana osobních údajů podle GDPR je řešena v příloze č. 5 této smlouvy</w:t>
      </w:r>
    </w:p>
    <w:p w14:paraId="7BAA63CA" w14:textId="77777777" w:rsidR="007775C2" w:rsidRPr="00CA3170" w:rsidRDefault="007775C2" w:rsidP="007E346F">
      <w:pPr>
        <w:widowControl w:val="0"/>
        <w:autoSpaceDE w:val="0"/>
        <w:autoSpaceDN w:val="0"/>
        <w:adjustRightInd w:val="0"/>
        <w:spacing w:line="220" w:lineRule="atLeast"/>
        <w:rPr>
          <w:sz w:val="20"/>
          <w:szCs w:val="20"/>
        </w:rPr>
      </w:pPr>
    </w:p>
    <w:p w14:paraId="52C3492C" w14:textId="787CA5B6" w:rsidR="007E346F" w:rsidRPr="00CA3170" w:rsidRDefault="007E346F" w:rsidP="007E346F">
      <w:pPr>
        <w:widowControl w:val="0"/>
        <w:autoSpaceDE w:val="0"/>
        <w:autoSpaceDN w:val="0"/>
        <w:adjustRightInd w:val="0"/>
        <w:spacing w:line="220" w:lineRule="atLeast"/>
        <w:jc w:val="center"/>
        <w:rPr>
          <w:b/>
          <w:sz w:val="22"/>
          <w:szCs w:val="20"/>
        </w:rPr>
      </w:pPr>
      <w:r w:rsidRPr="00CA3170">
        <w:rPr>
          <w:b/>
          <w:sz w:val="22"/>
          <w:szCs w:val="20"/>
        </w:rPr>
        <w:t>Článek 1</w:t>
      </w:r>
      <w:r w:rsidR="007A2294">
        <w:rPr>
          <w:b/>
          <w:sz w:val="22"/>
          <w:szCs w:val="20"/>
        </w:rPr>
        <w:t>2</w:t>
      </w:r>
    </w:p>
    <w:p w14:paraId="28DB0284" w14:textId="77777777" w:rsidR="001847B2" w:rsidRDefault="007E346F" w:rsidP="008F2677">
      <w:pPr>
        <w:widowControl w:val="0"/>
        <w:autoSpaceDE w:val="0"/>
        <w:autoSpaceDN w:val="0"/>
        <w:adjustRightInd w:val="0"/>
        <w:spacing w:after="60" w:line="220" w:lineRule="atLeast"/>
        <w:jc w:val="center"/>
        <w:rPr>
          <w:b/>
          <w:sz w:val="20"/>
          <w:szCs w:val="20"/>
        </w:rPr>
      </w:pPr>
      <w:r w:rsidRPr="00CA3170">
        <w:rPr>
          <w:b/>
          <w:sz w:val="20"/>
          <w:szCs w:val="20"/>
        </w:rPr>
        <w:t>Platnost a účinnost smlouvy</w:t>
      </w:r>
    </w:p>
    <w:p w14:paraId="0C3F7700" w14:textId="77777777" w:rsidR="00165502" w:rsidRPr="00CA3170" w:rsidRDefault="00165502" w:rsidP="008F2677">
      <w:pPr>
        <w:widowControl w:val="0"/>
        <w:autoSpaceDE w:val="0"/>
        <w:autoSpaceDN w:val="0"/>
        <w:adjustRightInd w:val="0"/>
        <w:spacing w:after="60" w:line="220" w:lineRule="atLeast"/>
        <w:jc w:val="center"/>
        <w:rPr>
          <w:b/>
          <w:sz w:val="20"/>
          <w:szCs w:val="20"/>
        </w:rPr>
      </w:pPr>
    </w:p>
    <w:p w14:paraId="74FC3A25" w14:textId="71B56952" w:rsidR="001847B2" w:rsidRPr="00CA3170" w:rsidRDefault="00270281" w:rsidP="008F2677">
      <w:pPr>
        <w:pStyle w:val="Odstavecseseznamem"/>
        <w:widowControl w:val="0"/>
        <w:numPr>
          <w:ilvl w:val="0"/>
          <w:numId w:val="15"/>
        </w:numPr>
        <w:autoSpaceDE w:val="0"/>
        <w:autoSpaceDN w:val="0"/>
        <w:adjustRightInd w:val="0"/>
        <w:spacing w:after="60" w:line="220" w:lineRule="atLeast"/>
        <w:contextualSpacing w:val="0"/>
        <w:jc w:val="both"/>
        <w:rPr>
          <w:sz w:val="20"/>
          <w:szCs w:val="20"/>
        </w:rPr>
      </w:pPr>
      <w:bookmarkStart w:id="49" w:name="_Hlk187414788"/>
      <w:r>
        <w:rPr>
          <w:sz w:val="20"/>
          <w:szCs w:val="20"/>
        </w:rPr>
        <w:t xml:space="preserve">Smlouva se stává platnou dnem podpisu druhou smluvní stranou a účinnou dnem jejího uveřejnění v registru smluv. </w:t>
      </w:r>
      <w:r w:rsidRPr="00CA3170">
        <w:rPr>
          <w:sz w:val="20"/>
          <w:szCs w:val="20"/>
        </w:rPr>
        <w:t xml:space="preserve"> </w:t>
      </w:r>
      <w:r>
        <w:rPr>
          <w:sz w:val="20"/>
          <w:szCs w:val="20"/>
        </w:rPr>
        <w:t xml:space="preserve">Zápis do registru smluv zajistí objednatel. </w:t>
      </w:r>
      <w:r w:rsidR="00B127B2">
        <w:rPr>
          <w:sz w:val="20"/>
          <w:szCs w:val="20"/>
        </w:rPr>
        <w:t xml:space="preserve">Smluvní strany se </w:t>
      </w:r>
      <w:r w:rsidR="00070CE4">
        <w:rPr>
          <w:sz w:val="20"/>
          <w:szCs w:val="20"/>
        </w:rPr>
        <w:t xml:space="preserve">shodly na tom, že všechny přílohy této smlouvy mají charakter obchodního tajemství a nepodléhají tak uveřejnění. </w:t>
      </w:r>
      <w:r w:rsidR="001847B2" w:rsidRPr="00CA3170">
        <w:rPr>
          <w:sz w:val="20"/>
          <w:szCs w:val="20"/>
        </w:rPr>
        <w:t xml:space="preserve">Smluvní strany výslovně </w:t>
      </w:r>
      <w:r w:rsidR="001847B2" w:rsidRPr="000616F7">
        <w:rPr>
          <w:sz w:val="20"/>
          <w:szCs w:val="20"/>
        </w:rPr>
        <w:t>sjednávají, že se touto smlouvou řídí od</w:t>
      </w:r>
      <w:r w:rsidR="00F04479" w:rsidRPr="000616F7">
        <w:rPr>
          <w:sz w:val="20"/>
          <w:szCs w:val="20"/>
        </w:rPr>
        <w:t xml:space="preserve">e dne řádného provedení implementace </w:t>
      </w:r>
      <w:r w:rsidR="00E87E47">
        <w:rPr>
          <w:sz w:val="20"/>
          <w:szCs w:val="20"/>
        </w:rPr>
        <w:t>a akceptace</w:t>
      </w:r>
      <w:r w:rsidR="00AC36F5" w:rsidRPr="000616F7">
        <w:rPr>
          <w:sz w:val="20"/>
          <w:szCs w:val="20"/>
        </w:rPr>
        <w:t xml:space="preserve"> </w:t>
      </w:r>
      <w:r w:rsidR="00F04479" w:rsidRPr="000616F7">
        <w:rPr>
          <w:sz w:val="20"/>
          <w:szCs w:val="20"/>
        </w:rPr>
        <w:t>dle Implementační smlouvy</w:t>
      </w:r>
      <w:r w:rsidR="00AC36F5">
        <w:rPr>
          <w:sz w:val="20"/>
          <w:szCs w:val="20"/>
        </w:rPr>
        <w:t xml:space="preserve">. Předpokládaný termín </w:t>
      </w:r>
      <w:r w:rsidR="005A53DB">
        <w:rPr>
          <w:sz w:val="20"/>
          <w:szCs w:val="20"/>
        </w:rPr>
        <w:t xml:space="preserve">dokončení </w:t>
      </w:r>
      <w:r w:rsidR="00AC36F5">
        <w:rPr>
          <w:sz w:val="20"/>
          <w:szCs w:val="20"/>
        </w:rPr>
        <w:t xml:space="preserve">implementace </w:t>
      </w:r>
      <w:r w:rsidR="00E87E47">
        <w:rPr>
          <w:sz w:val="20"/>
          <w:szCs w:val="20"/>
        </w:rPr>
        <w:t xml:space="preserve">a akceptace je do 12 měsíců od </w:t>
      </w:r>
      <w:r w:rsidR="00251B08">
        <w:rPr>
          <w:sz w:val="20"/>
          <w:szCs w:val="20"/>
        </w:rPr>
        <w:t>účinnosti implementační</w:t>
      </w:r>
      <w:r w:rsidR="00E87E47">
        <w:rPr>
          <w:sz w:val="20"/>
          <w:szCs w:val="20"/>
        </w:rPr>
        <w:t xml:space="preserve"> smlouvy</w:t>
      </w:r>
      <w:r w:rsidR="00AC36F5">
        <w:rPr>
          <w:sz w:val="20"/>
          <w:szCs w:val="20"/>
        </w:rPr>
        <w:t>.</w:t>
      </w:r>
      <w:r>
        <w:rPr>
          <w:sz w:val="20"/>
          <w:szCs w:val="20"/>
        </w:rPr>
        <w:t xml:space="preserve"> </w:t>
      </w:r>
    </w:p>
    <w:bookmarkEnd w:id="49"/>
    <w:p w14:paraId="0B4FA67D" w14:textId="57965A29" w:rsidR="001847B2" w:rsidRPr="00CA3170" w:rsidRDefault="001847B2" w:rsidP="008F2677">
      <w:pPr>
        <w:pStyle w:val="Odstavecseseznamem"/>
        <w:widowControl w:val="0"/>
        <w:numPr>
          <w:ilvl w:val="0"/>
          <w:numId w:val="15"/>
        </w:numPr>
        <w:autoSpaceDE w:val="0"/>
        <w:autoSpaceDN w:val="0"/>
        <w:adjustRightInd w:val="0"/>
        <w:spacing w:after="60" w:line="220" w:lineRule="atLeast"/>
        <w:contextualSpacing w:val="0"/>
        <w:jc w:val="both"/>
        <w:rPr>
          <w:sz w:val="20"/>
          <w:szCs w:val="20"/>
        </w:rPr>
      </w:pPr>
      <w:r w:rsidRPr="00CA3170">
        <w:rPr>
          <w:sz w:val="20"/>
          <w:szCs w:val="20"/>
        </w:rPr>
        <w:t xml:space="preserve">Tato smlouva se uzavírá na dobu </w:t>
      </w:r>
      <w:r w:rsidR="006F5F0B">
        <w:rPr>
          <w:sz w:val="20"/>
          <w:szCs w:val="20"/>
        </w:rPr>
        <w:t xml:space="preserve">5 let od provedení implementace </w:t>
      </w:r>
      <w:r w:rsidR="00E87E47">
        <w:rPr>
          <w:sz w:val="20"/>
          <w:szCs w:val="20"/>
        </w:rPr>
        <w:t>a akceptace</w:t>
      </w:r>
      <w:r w:rsidR="006F5F0B">
        <w:rPr>
          <w:sz w:val="20"/>
          <w:szCs w:val="20"/>
        </w:rPr>
        <w:t>4 dle Implementační smlouvy</w:t>
      </w:r>
      <w:r w:rsidRPr="00CA3170">
        <w:rPr>
          <w:sz w:val="20"/>
          <w:szCs w:val="20"/>
        </w:rPr>
        <w:t>.</w:t>
      </w:r>
    </w:p>
    <w:p w14:paraId="09B2C56E" w14:textId="0CC4EBE8" w:rsidR="001847B2" w:rsidRPr="00CA3170" w:rsidRDefault="001847B2" w:rsidP="008F2677">
      <w:pPr>
        <w:pStyle w:val="Odstavecseseznamem"/>
        <w:widowControl w:val="0"/>
        <w:numPr>
          <w:ilvl w:val="0"/>
          <w:numId w:val="15"/>
        </w:numPr>
        <w:autoSpaceDE w:val="0"/>
        <w:autoSpaceDN w:val="0"/>
        <w:adjustRightInd w:val="0"/>
        <w:spacing w:after="60" w:line="220" w:lineRule="atLeast"/>
        <w:contextualSpacing w:val="0"/>
        <w:jc w:val="both"/>
        <w:rPr>
          <w:sz w:val="20"/>
          <w:szCs w:val="20"/>
        </w:rPr>
      </w:pPr>
      <w:r w:rsidRPr="00CA3170">
        <w:rPr>
          <w:sz w:val="20"/>
          <w:szCs w:val="20"/>
        </w:rPr>
        <w:t xml:space="preserve">Smlouva může být </w:t>
      </w:r>
      <w:r w:rsidR="00F04479" w:rsidRPr="00CA3170">
        <w:rPr>
          <w:sz w:val="20"/>
          <w:szCs w:val="20"/>
        </w:rPr>
        <w:t xml:space="preserve">ukončena </w:t>
      </w:r>
      <w:r w:rsidRPr="00CA3170">
        <w:rPr>
          <w:sz w:val="20"/>
          <w:szCs w:val="20"/>
        </w:rPr>
        <w:t>dohodou smluvních stran v</w:t>
      </w:r>
      <w:r w:rsidR="00CC6E43">
        <w:rPr>
          <w:sz w:val="20"/>
          <w:szCs w:val="20"/>
        </w:rPr>
        <w:t> </w:t>
      </w:r>
      <w:r w:rsidRPr="00CA3170">
        <w:rPr>
          <w:sz w:val="20"/>
          <w:szCs w:val="20"/>
        </w:rPr>
        <w:t xml:space="preserve">písemné </w:t>
      </w:r>
      <w:r w:rsidR="00F04479" w:rsidRPr="00CA3170">
        <w:rPr>
          <w:sz w:val="20"/>
          <w:szCs w:val="20"/>
        </w:rPr>
        <w:t>podobě</w:t>
      </w:r>
      <w:r w:rsidRPr="00CA3170">
        <w:rPr>
          <w:sz w:val="20"/>
          <w:szCs w:val="20"/>
        </w:rPr>
        <w:t xml:space="preserve">, přičemž účinky </w:t>
      </w:r>
      <w:r w:rsidR="00F04479" w:rsidRPr="00CA3170">
        <w:rPr>
          <w:sz w:val="20"/>
          <w:szCs w:val="20"/>
        </w:rPr>
        <w:t xml:space="preserve">ukončení </w:t>
      </w:r>
      <w:r w:rsidRPr="00CA3170">
        <w:rPr>
          <w:sz w:val="20"/>
          <w:szCs w:val="20"/>
        </w:rPr>
        <w:t>Smlouvy nastanou k</w:t>
      </w:r>
      <w:r w:rsidR="00CC6E43">
        <w:rPr>
          <w:sz w:val="20"/>
          <w:szCs w:val="20"/>
        </w:rPr>
        <w:t> </w:t>
      </w:r>
      <w:r w:rsidRPr="00CA3170">
        <w:rPr>
          <w:sz w:val="20"/>
          <w:szCs w:val="20"/>
        </w:rPr>
        <w:t>okamžiku stanovenému v</w:t>
      </w:r>
      <w:r w:rsidR="00CC6E43">
        <w:rPr>
          <w:sz w:val="20"/>
          <w:szCs w:val="20"/>
        </w:rPr>
        <w:t> </w:t>
      </w:r>
      <w:r w:rsidRPr="00CA3170">
        <w:rPr>
          <w:sz w:val="20"/>
          <w:szCs w:val="20"/>
        </w:rPr>
        <w:t>takovéto dohodě. Nebude-li takovýto okamžik dohodou stanoven, pak tyto účinky nastanou ke dni uzavření takovéto dohody.</w:t>
      </w:r>
    </w:p>
    <w:p w14:paraId="2A4CD365" w14:textId="799AC9DE" w:rsidR="001847B2" w:rsidRPr="00CA3170" w:rsidRDefault="001847B2" w:rsidP="008F2677">
      <w:pPr>
        <w:pStyle w:val="Odstavecseseznamem"/>
        <w:widowControl w:val="0"/>
        <w:numPr>
          <w:ilvl w:val="0"/>
          <w:numId w:val="15"/>
        </w:numPr>
        <w:autoSpaceDE w:val="0"/>
        <w:autoSpaceDN w:val="0"/>
        <w:adjustRightInd w:val="0"/>
        <w:spacing w:after="60" w:line="220" w:lineRule="atLeast"/>
        <w:contextualSpacing w:val="0"/>
        <w:jc w:val="both"/>
        <w:rPr>
          <w:sz w:val="20"/>
          <w:szCs w:val="20"/>
        </w:rPr>
      </w:pPr>
      <w:r w:rsidRPr="00CA3170">
        <w:rPr>
          <w:sz w:val="20"/>
          <w:szCs w:val="20"/>
        </w:rPr>
        <w:t xml:space="preserve">Kterákoliv smluvní strana je oprávněna tuto </w:t>
      </w:r>
      <w:r w:rsidR="00F04479" w:rsidRPr="00CA3170">
        <w:rPr>
          <w:sz w:val="20"/>
          <w:szCs w:val="20"/>
        </w:rPr>
        <w:t>S</w:t>
      </w:r>
      <w:r w:rsidRPr="00CA3170">
        <w:rPr>
          <w:sz w:val="20"/>
          <w:szCs w:val="20"/>
        </w:rPr>
        <w:t>mlouvu písemně vypovědět. Výpovědní doba se sjednává v</w:t>
      </w:r>
      <w:r w:rsidR="00CC6E43">
        <w:rPr>
          <w:sz w:val="20"/>
          <w:szCs w:val="20"/>
        </w:rPr>
        <w:t> </w:t>
      </w:r>
      <w:r w:rsidRPr="00CA3170">
        <w:rPr>
          <w:sz w:val="20"/>
          <w:szCs w:val="20"/>
        </w:rPr>
        <w:t xml:space="preserve">délce </w:t>
      </w:r>
      <w:r w:rsidRPr="003A417A">
        <w:rPr>
          <w:sz w:val="20"/>
          <w:szCs w:val="20"/>
        </w:rPr>
        <w:t>šesti (6) měsíců a</w:t>
      </w:r>
      <w:r w:rsidRPr="00CA3170">
        <w:rPr>
          <w:sz w:val="20"/>
          <w:szCs w:val="20"/>
        </w:rPr>
        <w:t xml:space="preserve"> počíná běžet první den měsíce bezprostředně následujícího po měsíci, ve kterém byla výpověď doručena druhé smluvní straně. Výpověď netřeba odůvodňovat.</w:t>
      </w:r>
    </w:p>
    <w:p w14:paraId="605699A3" w14:textId="2EF5294B" w:rsidR="001847B2" w:rsidRPr="00CA3170" w:rsidRDefault="001847B2" w:rsidP="008F2677">
      <w:pPr>
        <w:pStyle w:val="Odstavecseseznamem"/>
        <w:widowControl w:val="0"/>
        <w:numPr>
          <w:ilvl w:val="0"/>
          <w:numId w:val="15"/>
        </w:numPr>
        <w:autoSpaceDE w:val="0"/>
        <w:autoSpaceDN w:val="0"/>
        <w:adjustRightInd w:val="0"/>
        <w:spacing w:after="60" w:line="220" w:lineRule="atLeast"/>
        <w:contextualSpacing w:val="0"/>
        <w:jc w:val="both"/>
        <w:rPr>
          <w:sz w:val="20"/>
          <w:szCs w:val="20"/>
        </w:rPr>
      </w:pPr>
      <w:r w:rsidRPr="00CA3170">
        <w:rPr>
          <w:sz w:val="20"/>
          <w:szCs w:val="20"/>
        </w:rPr>
        <w:t xml:space="preserve">Kterákoliv smluvní strana je oprávněna odstoupit od </w:t>
      </w:r>
      <w:r w:rsidR="00F04479" w:rsidRPr="00CA3170">
        <w:rPr>
          <w:sz w:val="20"/>
          <w:szCs w:val="20"/>
        </w:rPr>
        <w:t>S</w:t>
      </w:r>
      <w:r w:rsidRPr="00CA3170">
        <w:rPr>
          <w:sz w:val="20"/>
          <w:szCs w:val="20"/>
        </w:rPr>
        <w:t>mlouvy v</w:t>
      </w:r>
      <w:r w:rsidR="00CC6E43">
        <w:rPr>
          <w:sz w:val="20"/>
          <w:szCs w:val="20"/>
        </w:rPr>
        <w:t> </w:t>
      </w:r>
      <w:r w:rsidRPr="00CA3170">
        <w:rPr>
          <w:sz w:val="20"/>
          <w:szCs w:val="20"/>
        </w:rPr>
        <w:t xml:space="preserve">případech stanovených </w:t>
      </w:r>
      <w:r w:rsidR="00F04479" w:rsidRPr="00CA3170">
        <w:rPr>
          <w:sz w:val="20"/>
          <w:szCs w:val="20"/>
        </w:rPr>
        <w:t>o</w:t>
      </w:r>
      <w:r w:rsidRPr="00CA3170">
        <w:rPr>
          <w:sz w:val="20"/>
          <w:szCs w:val="20"/>
        </w:rPr>
        <w:t xml:space="preserve">bčanským zákoníkem. Kterákoliv smluvní strana je oprávněna od </w:t>
      </w:r>
      <w:r w:rsidR="00F04479" w:rsidRPr="00CA3170">
        <w:rPr>
          <w:sz w:val="20"/>
          <w:szCs w:val="20"/>
        </w:rPr>
        <w:t>S</w:t>
      </w:r>
      <w:r w:rsidRPr="00CA3170">
        <w:rPr>
          <w:sz w:val="20"/>
          <w:szCs w:val="20"/>
        </w:rPr>
        <w:t>mlouvy odstoupit v</w:t>
      </w:r>
      <w:r w:rsidR="00CC6E43">
        <w:rPr>
          <w:sz w:val="20"/>
          <w:szCs w:val="20"/>
        </w:rPr>
        <w:t> </w:t>
      </w:r>
      <w:r w:rsidRPr="00CA3170">
        <w:rPr>
          <w:sz w:val="20"/>
          <w:szCs w:val="20"/>
        </w:rPr>
        <w:t xml:space="preserve">případě, že druhá smluvní strana opakovaně porušila svou povinnost zachovávat důvěrnost informací či povinnost </w:t>
      </w:r>
      <w:r w:rsidRPr="00B20A03">
        <w:rPr>
          <w:sz w:val="20"/>
          <w:szCs w:val="20"/>
        </w:rPr>
        <w:t>mlčenlivosti podle čl. 1</w:t>
      </w:r>
      <w:r w:rsidR="007A2294">
        <w:rPr>
          <w:sz w:val="20"/>
          <w:szCs w:val="20"/>
        </w:rPr>
        <w:t>0</w:t>
      </w:r>
      <w:r w:rsidR="001B0FCA" w:rsidRPr="00B20A03">
        <w:rPr>
          <w:sz w:val="20"/>
          <w:szCs w:val="20"/>
        </w:rPr>
        <w:t xml:space="preserve"> této </w:t>
      </w:r>
      <w:r w:rsidR="00F04479" w:rsidRPr="00B20A03">
        <w:rPr>
          <w:sz w:val="20"/>
          <w:szCs w:val="20"/>
        </w:rPr>
        <w:t>S</w:t>
      </w:r>
      <w:r w:rsidRPr="00B20A03">
        <w:rPr>
          <w:sz w:val="20"/>
          <w:szCs w:val="20"/>
        </w:rPr>
        <w:t>mlouvy</w:t>
      </w:r>
      <w:r w:rsidR="003A417A">
        <w:rPr>
          <w:sz w:val="20"/>
          <w:szCs w:val="20"/>
        </w:rPr>
        <w:t xml:space="preserve"> nebo mlčenlivosti o osobních údajích dle čl. 1</w:t>
      </w:r>
      <w:r w:rsidR="007A2294">
        <w:rPr>
          <w:sz w:val="20"/>
          <w:szCs w:val="20"/>
        </w:rPr>
        <w:t>1</w:t>
      </w:r>
      <w:r w:rsidR="003A417A">
        <w:rPr>
          <w:sz w:val="20"/>
          <w:szCs w:val="20"/>
        </w:rPr>
        <w:t xml:space="preserve"> této Smlouvy</w:t>
      </w:r>
      <w:r w:rsidRPr="00CA3170">
        <w:rPr>
          <w:sz w:val="20"/>
          <w:szCs w:val="20"/>
        </w:rPr>
        <w:t>.</w:t>
      </w:r>
    </w:p>
    <w:p w14:paraId="7550FB25" w14:textId="10A0DA42" w:rsidR="001B0FCA" w:rsidRPr="00CA3170" w:rsidRDefault="001B0FCA" w:rsidP="008F2677">
      <w:pPr>
        <w:pStyle w:val="Odstavecseseznamem"/>
        <w:widowControl w:val="0"/>
        <w:numPr>
          <w:ilvl w:val="0"/>
          <w:numId w:val="15"/>
        </w:numPr>
        <w:autoSpaceDE w:val="0"/>
        <w:autoSpaceDN w:val="0"/>
        <w:adjustRightInd w:val="0"/>
        <w:spacing w:after="60" w:line="220" w:lineRule="atLeast"/>
        <w:contextualSpacing w:val="0"/>
        <w:jc w:val="both"/>
        <w:rPr>
          <w:sz w:val="20"/>
          <w:szCs w:val="20"/>
        </w:rPr>
      </w:pPr>
      <w:r w:rsidRPr="00CA3170">
        <w:rPr>
          <w:sz w:val="20"/>
          <w:szCs w:val="20"/>
        </w:rPr>
        <w:t>Objednatel je dále oprávněn odstoupit od této</w:t>
      </w:r>
      <w:r w:rsidR="00F04479" w:rsidRPr="00CA3170">
        <w:rPr>
          <w:sz w:val="20"/>
          <w:szCs w:val="20"/>
        </w:rPr>
        <w:t xml:space="preserve"> S</w:t>
      </w:r>
      <w:r w:rsidRPr="00CA3170">
        <w:rPr>
          <w:sz w:val="20"/>
          <w:szCs w:val="20"/>
        </w:rPr>
        <w:t>mlouvy v</w:t>
      </w:r>
      <w:r w:rsidR="00CC6E43">
        <w:rPr>
          <w:sz w:val="20"/>
          <w:szCs w:val="20"/>
        </w:rPr>
        <w:t> </w:t>
      </w:r>
      <w:r w:rsidRPr="00CA3170">
        <w:rPr>
          <w:sz w:val="20"/>
          <w:szCs w:val="20"/>
        </w:rPr>
        <w:t>případě, že:</w:t>
      </w:r>
    </w:p>
    <w:p w14:paraId="5D5F5291" w14:textId="432AEB1B" w:rsidR="001B0FCA" w:rsidRPr="00CA3170" w:rsidRDefault="001B0FCA" w:rsidP="008F2677">
      <w:pPr>
        <w:pStyle w:val="Odstavecseseznamem"/>
        <w:widowControl w:val="0"/>
        <w:numPr>
          <w:ilvl w:val="1"/>
          <w:numId w:val="15"/>
        </w:numPr>
        <w:autoSpaceDE w:val="0"/>
        <w:autoSpaceDN w:val="0"/>
        <w:adjustRightInd w:val="0"/>
        <w:spacing w:after="60" w:line="220" w:lineRule="atLeast"/>
        <w:contextualSpacing w:val="0"/>
        <w:jc w:val="both"/>
        <w:rPr>
          <w:sz w:val="20"/>
          <w:szCs w:val="20"/>
        </w:rPr>
      </w:pPr>
      <w:r w:rsidRPr="00CA3170">
        <w:rPr>
          <w:sz w:val="20"/>
          <w:szCs w:val="20"/>
        </w:rPr>
        <w:t>poskytovatel pozbude oprávnění vyžadované právními předpisy k</w:t>
      </w:r>
      <w:r w:rsidR="00CC6E43">
        <w:rPr>
          <w:sz w:val="20"/>
          <w:szCs w:val="20"/>
        </w:rPr>
        <w:t> </w:t>
      </w:r>
      <w:r w:rsidRPr="00CA3170">
        <w:rPr>
          <w:sz w:val="20"/>
          <w:szCs w:val="20"/>
        </w:rPr>
        <w:t>činnostem, k</w:t>
      </w:r>
      <w:r w:rsidR="00CC6E43">
        <w:rPr>
          <w:sz w:val="20"/>
          <w:szCs w:val="20"/>
        </w:rPr>
        <w:t> </w:t>
      </w:r>
      <w:r w:rsidRPr="00CA3170">
        <w:rPr>
          <w:sz w:val="20"/>
          <w:szCs w:val="20"/>
        </w:rPr>
        <w:t xml:space="preserve">jejichž provádění je </w:t>
      </w:r>
      <w:r w:rsidR="00F04479" w:rsidRPr="00CA3170">
        <w:rPr>
          <w:sz w:val="20"/>
          <w:szCs w:val="20"/>
        </w:rPr>
        <w:t>p</w:t>
      </w:r>
      <w:r w:rsidRPr="00CA3170">
        <w:rPr>
          <w:sz w:val="20"/>
          <w:szCs w:val="20"/>
        </w:rPr>
        <w:t>oskytovatel povinen dle Smlouvy;</w:t>
      </w:r>
    </w:p>
    <w:p w14:paraId="2CEF5BE5" w14:textId="608A355C" w:rsidR="001B0FCA" w:rsidRPr="00CA3170" w:rsidRDefault="001B0FCA" w:rsidP="008F2677">
      <w:pPr>
        <w:pStyle w:val="Odstavecseseznamem"/>
        <w:widowControl w:val="0"/>
        <w:numPr>
          <w:ilvl w:val="1"/>
          <w:numId w:val="15"/>
        </w:numPr>
        <w:autoSpaceDE w:val="0"/>
        <w:autoSpaceDN w:val="0"/>
        <w:adjustRightInd w:val="0"/>
        <w:spacing w:after="60" w:line="220" w:lineRule="atLeast"/>
        <w:contextualSpacing w:val="0"/>
        <w:jc w:val="both"/>
        <w:rPr>
          <w:sz w:val="20"/>
          <w:szCs w:val="20"/>
        </w:rPr>
      </w:pPr>
      <w:r w:rsidRPr="00CA3170">
        <w:rPr>
          <w:sz w:val="20"/>
          <w:szCs w:val="20"/>
        </w:rPr>
        <w:t xml:space="preserve">vůči majetku </w:t>
      </w:r>
      <w:r w:rsidR="00F04479" w:rsidRPr="00CA3170">
        <w:rPr>
          <w:sz w:val="20"/>
          <w:szCs w:val="20"/>
        </w:rPr>
        <w:t>p</w:t>
      </w:r>
      <w:r w:rsidRPr="00CA3170">
        <w:rPr>
          <w:sz w:val="20"/>
          <w:szCs w:val="20"/>
        </w:rPr>
        <w:t>oskytovatele bude probíhat insolvenční řízení nebo bude insolvenční návrh zamítnut proto, že majetek nepostačuje k</w:t>
      </w:r>
      <w:r w:rsidR="00CC6E43">
        <w:rPr>
          <w:sz w:val="20"/>
          <w:szCs w:val="20"/>
        </w:rPr>
        <w:t> </w:t>
      </w:r>
      <w:r w:rsidRPr="00CA3170">
        <w:rPr>
          <w:sz w:val="20"/>
          <w:szCs w:val="20"/>
        </w:rPr>
        <w:t>úhradě nákladů insolvenčního řízení;</w:t>
      </w:r>
    </w:p>
    <w:p w14:paraId="75A52426" w14:textId="5886583B" w:rsidR="001B0FCA" w:rsidRPr="00CA3170" w:rsidRDefault="00F04479" w:rsidP="008F2677">
      <w:pPr>
        <w:pStyle w:val="Odstavecseseznamem"/>
        <w:widowControl w:val="0"/>
        <w:numPr>
          <w:ilvl w:val="1"/>
          <w:numId w:val="15"/>
        </w:numPr>
        <w:autoSpaceDE w:val="0"/>
        <w:autoSpaceDN w:val="0"/>
        <w:adjustRightInd w:val="0"/>
        <w:spacing w:after="60" w:line="220" w:lineRule="atLeast"/>
        <w:contextualSpacing w:val="0"/>
        <w:jc w:val="both"/>
        <w:rPr>
          <w:sz w:val="20"/>
          <w:szCs w:val="20"/>
        </w:rPr>
      </w:pPr>
      <w:r w:rsidRPr="00CA3170">
        <w:rPr>
          <w:sz w:val="20"/>
          <w:szCs w:val="20"/>
        </w:rPr>
        <w:t>p</w:t>
      </w:r>
      <w:r w:rsidR="001B0FCA" w:rsidRPr="00CA3170">
        <w:rPr>
          <w:sz w:val="20"/>
          <w:szCs w:val="20"/>
        </w:rPr>
        <w:t>oskytovatel vstoupí do likvidace.</w:t>
      </w:r>
    </w:p>
    <w:p w14:paraId="5B68BC57" w14:textId="312E005C" w:rsidR="001B0FCA" w:rsidRPr="00CA3170" w:rsidRDefault="001B0FCA" w:rsidP="008F2677">
      <w:pPr>
        <w:pStyle w:val="Odstavecseseznamem"/>
        <w:widowControl w:val="0"/>
        <w:numPr>
          <w:ilvl w:val="0"/>
          <w:numId w:val="15"/>
        </w:numPr>
        <w:autoSpaceDE w:val="0"/>
        <w:autoSpaceDN w:val="0"/>
        <w:adjustRightInd w:val="0"/>
        <w:spacing w:after="60" w:line="220" w:lineRule="atLeast"/>
        <w:contextualSpacing w:val="0"/>
        <w:jc w:val="both"/>
        <w:rPr>
          <w:sz w:val="20"/>
          <w:szCs w:val="20"/>
        </w:rPr>
      </w:pPr>
      <w:bookmarkStart w:id="50" w:name="_Ref399955243"/>
      <w:r w:rsidRPr="00CA3170">
        <w:rPr>
          <w:sz w:val="20"/>
          <w:szCs w:val="20"/>
        </w:rPr>
        <w:t>Poskytovatel je dále oprávněn od Smlouvy odstoupit v</w:t>
      </w:r>
      <w:r w:rsidR="00CC6E43">
        <w:rPr>
          <w:sz w:val="20"/>
          <w:szCs w:val="20"/>
        </w:rPr>
        <w:t> </w:t>
      </w:r>
      <w:r w:rsidRPr="00CA3170">
        <w:rPr>
          <w:sz w:val="20"/>
          <w:szCs w:val="20"/>
        </w:rPr>
        <w:t>případě, že:</w:t>
      </w:r>
      <w:bookmarkEnd w:id="50"/>
    </w:p>
    <w:p w14:paraId="5C0E3D3B" w14:textId="5FE73244" w:rsidR="001B0FCA" w:rsidRPr="00CA3170" w:rsidRDefault="001B0FCA" w:rsidP="008F2677">
      <w:pPr>
        <w:pStyle w:val="Odstavecseseznamem"/>
        <w:widowControl w:val="0"/>
        <w:numPr>
          <w:ilvl w:val="1"/>
          <w:numId w:val="15"/>
        </w:numPr>
        <w:autoSpaceDE w:val="0"/>
        <w:autoSpaceDN w:val="0"/>
        <w:adjustRightInd w:val="0"/>
        <w:spacing w:after="60" w:line="220" w:lineRule="atLeast"/>
        <w:contextualSpacing w:val="0"/>
        <w:jc w:val="both"/>
        <w:rPr>
          <w:sz w:val="20"/>
          <w:szCs w:val="20"/>
        </w:rPr>
      </w:pPr>
      <w:r w:rsidRPr="00CA3170">
        <w:rPr>
          <w:sz w:val="20"/>
          <w:szCs w:val="20"/>
        </w:rPr>
        <w:lastRenderedPageBreak/>
        <w:t>objednatel bude v</w:t>
      </w:r>
      <w:r w:rsidR="00CC6E43">
        <w:rPr>
          <w:sz w:val="20"/>
          <w:szCs w:val="20"/>
        </w:rPr>
        <w:t> </w:t>
      </w:r>
      <w:r w:rsidRPr="00CA3170">
        <w:rPr>
          <w:sz w:val="20"/>
          <w:szCs w:val="20"/>
        </w:rPr>
        <w:t>prodlení s</w:t>
      </w:r>
      <w:r w:rsidR="00CC6E43">
        <w:rPr>
          <w:sz w:val="20"/>
          <w:szCs w:val="20"/>
        </w:rPr>
        <w:t> </w:t>
      </w:r>
      <w:r w:rsidRPr="00CA3170">
        <w:rPr>
          <w:sz w:val="20"/>
          <w:szCs w:val="20"/>
        </w:rPr>
        <w:t xml:space="preserve">úhradou svých peněžitých dluhů vyplývajících ze </w:t>
      </w:r>
      <w:r w:rsidR="00F04479" w:rsidRPr="00CA3170">
        <w:rPr>
          <w:sz w:val="20"/>
          <w:szCs w:val="20"/>
        </w:rPr>
        <w:t>S</w:t>
      </w:r>
      <w:r w:rsidRPr="00CA3170">
        <w:rPr>
          <w:sz w:val="20"/>
          <w:szCs w:val="20"/>
        </w:rPr>
        <w:t>mlouvy po dobu delší než 60 dnů;</w:t>
      </w:r>
    </w:p>
    <w:p w14:paraId="294FE24B" w14:textId="2C8E5A94" w:rsidR="001B0FCA" w:rsidRDefault="001B0FCA" w:rsidP="008F2677">
      <w:pPr>
        <w:pStyle w:val="Odstavecseseznamem"/>
        <w:widowControl w:val="0"/>
        <w:numPr>
          <w:ilvl w:val="1"/>
          <w:numId w:val="15"/>
        </w:numPr>
        <w:autoSpaceDE w:val="0"/>
        <w:autoSpaceDN w:val="0"/>
        <w:adjustRightInd w:val="0"/>
        <w:spacing w:after="60" w:line="220" w:lineRule="atLeast"/>
        <w:contextualSpacing w:val="0"/>
        <w:jc w:val="both"/>
        <w:rPr>
          <w:sz w:val="20"/>
          <w:szCs w:val="20"/>
        </w:rPr>
      </w:pPr>
      <w:r w:rsidRPr="00CA3170">
        <w:rPr>
          <w:sz w:val="20"/>
          <w:szCs w:val="20"/>
        </w:rPr>
        <w:t>objednatel užívá produkt v</w:t>
      </w:r>
      <w:r w:rsidR="00CC6E43">
        <w:rPr>
          <w:sz w:val="20"/>
          <w:szCs w:val="20"/>
        </w:rPr>
        <w:t> </w:t>
      </w:r>
      <w:r w:rsidRPr="00CA3170">
        <w:rPr>
          <w:sz w:val="20"/>
          <w:szCs w:val="20"/>
        </w:rPr>
        <w:t>rozporu s</w:t>
      </w:r>
      <w:r w:rsidR="00CC6E43">
        <w:rPr>
          <w:sz w:val="20"/>
          <w:szCs w:val="20"/>
        </w:rPr>
        <w:t> </w:t>
      </w:r>
      <w:r w:rsidRPr="00CA3170">
        <w:rPr>
          <w:sz w:val="20"/>
          <w:szCs w:val="20"/>
        </w:rPr>
        <w:t>Licenční smlouvou a/nebo do produktu neoprávněně zasahuje či jej neoprávněně upravuje</w:t>
      </w:r>
      <w:r w:rsidR="003A417A">
        <w:rPr>
          <w:sz w:val="20"/>
          <w:szCs w:val="20"/>
        </w:rPr>
        <w:t>;</w:t>
      </w:r>
    </w:p>
    <w:p w14:paraId="0262C7B9" w14:textId="6C35A4C6" w:rsidR="003A417A" w:rsidRDefault="003A417A" w:rsidP="008F2677">
      <w:pPr>
        <w:pStyle w:val="Odstavecseseznamem"/>
        <w:widowControl w:val="0"/>
        <w:numPr>
          <w:ilvl w:val="1"/>
          <w:numId w:val="15"/>
        </w:numPr>
        <w:autoSpaceDE w:val="0"/>
        <w:autoSpaceDN w:val="0"/>
        <w:adjustRightInd w:val="0"/>
        <w:spacing w:after="60" w:line="220" w:lineRule="atLeast"/>
        <w:contextualSpacing w:val="0"/>
        <w:jc w:val="both"/>
        <w:rPr>
          <w:sz w:val="20"/>
          <w:szCs w:val="20"/>
        </w:rPr>
      </w:pPr>
      <w:r w:rsidRPr="00CA3170">
        <w:rPr>
          <w:sz w:val="20"/>
          <w:szCs w:val="20"/>
        </w:rPr>
        <w:t xml:space="preserve">vůči majetku </w:t>
      </w:r>
      <w:r>
        <w:rPr>
          <w:sz w:val="20"/>
          <w:szCs w:val="20"/>
        </w:rPr>
        <w:t>objednatel</w:t>
      </w:r>
      <w:r w:rsidRPr="00CA3170">
        <w:rPr>
          <w:sz w:val="20"/>
          <w:szCs w:val="20"/>
        </w:rPr>
        <w:t>e bude probíhat insolvenční řízení nebo bude insolvenční návrh zamítnut proto, že majetek nepostačuje k</w:t>
      </w:r>
      <w:r w:rsidR="00CC6E43">
        <w:rPr>
          <w:sz w:val="20"/>
          <w:szCs w:val="20"/>
        </w:rPr>
        <w:t> </w:t>
      </w:r>
      <w:r w:rsidRPr="00CA3170">
        <w:rPr>
          <w:sz w:val="20"/>
          <w:szCs w:val="20"/>
        </w:rPr>
        <w:t>úhradě nákladů insolvenčního řízení</w:t>
      </w:r>
      <w:r>
        <w:rPr>
          <w:sz w:val="20"/>
          <w:szCs w:val="20"/>
        </w:rPr>
        <w:t>;</w:t>
      </w:r>
    </w:p>
    <w:p w14:paraId="18A20EAD" w14:textId="471016C9" w:rsidR="003A417A" w:rsidRPr="00CA3170" w:rsidRDefault="003A417A" w:rsidP="008F2677">
      <w:pPr>
        <w:pStyle w:val="Odstavecseseznamem"/>
        <w:widowControl w:val="0"/>
        <w:numPr>
          <w:ilvl w:val="1"/>
          <w:numId w:val="15"/>
        </w:numPr>
        <w:autoSpaceDE w:val="0"/>
        <w:autoSpaceDN w:val="0"/>
        <w:adjustRightInd w:val="0"/>
        <w:spacing w:after="60" w:line="220" w:lineRule="atLeast"/>
        <w:contextualSpacing w:val="0"/>
        <w:jc w:val="both"/>
        <w:rPr>
          <w:sz w:val="20"/>
          <w:szCs w:val="20"/>
        </w:rPr>
      </w:pPr>
      <w:r>
        <w:rPr>
          <w:sz w:val="20"/>
          <w:szCs w:val="20"/>
        </w:rPr>
        <w:t xml:space="preserve">objednatel </w:t>
      </w:r>
      <w:r w:rsidRPr="00CA3170">
        <w:rPr>
          <w:sz w:val="20"/>
          <w:szCs w:val="20"/>
        </w:rPr>
        <w:t>vstoupí do likvidace</w:t>
      </w:r>
      <w:r>
        <w:rPr>
          <w:sz w:val="20"/>
          <w:szCs w:val="20"/>
        </w:rPr>
        <w:t>.</w:t>
      </w:r>
    </w:p>
    <w:p w14:paraId="78A91343" w14:textId="60FF24EE" w:rsidR="001B0FCA" w:rsidRPr="00CA3170" w:rsidRDefault="001B0FCA" w:rsidP="008F2677">
      <w:pPr>
        <w:pStyle w:val="Odstavecseseznamem"/>
        <w:widowControl w:val="0"/>
        <w:numPr>
          <w:ilvl w:val="0"/>
          <w:numId w:val="15"/>
        </w:numPr>
        <w:autoSpaceDE w:val="0"/>
        <w:autoSpaceDN w:val="0"/>
        <w:adjustRightInd w:val="0"/>
        <w:spacing w:after="60" w:line="220" w:lineRule="atLeast"/>
        <w:contextualSpacing w:val="0"/>
        <w:jc w:val="both"/>
        <w:rPr>
          <w:sz w:val="20"/>
          <w:szCs w:val="20"/>
        </w:rPr>
      </w:pPr>
      <w:r w:rsidRPr="00CA3170">
        <w:rPr>
          <w:sz w:val="20"/>
          <w:szCs w:val="20"/>
        </w:rPr>
        <w:t xml:space="preserve">Odstoupení od této </w:t>
      </w:r>
      <w:r w:rsidR="00F04479" w:rsidRPr="00CA3170">
        <w:rPr>
          <w:sz w:val="20"/>
          <w:szCs w:val="20"/>
        </w:rPr>
        <w:t>S</w:t>
      </w:r>
      <w:r w:rsidRPr="00CA3170">
        <w:rPr>
          <w:sz w:val="20"/>
          <w:szCs w:val="20"/>
        </w:rPr>
        <w:t xml:space="preserve">mlouvy musí mít písemnou formu, přičemž písemný projev vůle odstoupit od </w:t>
      </w:r>
      <w:r w:rsidR="00F04479" w:rsidRPr="00CA3170">
        <w:rPr>
          <w:sz w:val="20"/>
          <w:szCs w:val="20"/>
        </w:rPr>
        <w:t>S</w:t>
      </w:r>
      <w:r w:rsidRPr="00CA3170">
        <w:rPr>
          <w:sz w:val="20"/>
          <w:szCs w:val="20"/>
        </w:rPr>
        <w:t xml:space="preserve">mlouvy musí být druhé smluvní straně řádně doručen. Účinky každého odstoupení od </w:t>
      </w:r>
      <w:r w:rsidR="00F04479" w:rsidRPr="00CA3170">
        <w:rPr>
          <w:sz w:val="20"/>
          <w:szCs w:val="20"/>
        </w:rPr>
        <w:t>S</w:t>
      </w:r>
      <w:r w:rsidRPr="00CA3170">
        <w:rPr>
          <w:sz w:val="20"/>
          <w:szCs w:val="20"/>
        </w:rPr>
        <w:t xml:space="preserve">mlouvy nastávají okamžikem doručení písemného projevu vůle odstoupit od </w:t>
      </w:r>
      <w:r w:rsidR="00F04479" w:rsidRPr="00CA3170">
        <w:rPr>
          <w:sz w:val="20"/>
          <w:szCs w:val="20"/>
        </w:rPr>
        <w:t>S</w:t>
      </w:r>
      <w:r w:rsidRPr="00CA3170">
        <w:rPr>
          <w:sz w:val="20"/>
          <w:szCs w:val="20"/>
        </w:rPr>
        <w:t xml:space="preserve">mlouvy druhé smluvní straně. Odstoupení od </w:t>
      </w:r>
      <w:r w:rsidR="00F04479" w:rsidRPr="00CA3170">
        <w:rPr>
          <w:sz w:val="20"/>
          <w:szCs w:val="20"/>
        </w:rPr>
        <w:t>S</w:t>
      </w:r>
      <w:r w:rsidRPr="00CA3170">
        <w:rPr>
          <w:sz w:val="20"/>
          <w:szCs w:val="20"/>
        </w:rPr>
        <w:t xml:space="preserve">mlouvy se nedotýká nároku na náhradu škody vzniklé porušením </w:t>
      </w:r>
      <w:r w:rsidR="00F04479" w:rsidRPr="00CA3170">
        <w:rPr>
          <w:sz w:val="20"/>
          <w:szCs w:val="20"/>
        </w:rPr>
        <w:t>S</w:t>
      </w:r>
      <w:r w:rsidRPr="00CA3170">
        <w:rPr>
          <w:sz w:val="20"/>
          <w:szCs w:val="20"/>
        </w:rPr>
        <w:t>mlouvy, ani nároku na zaplacení smluvních pokut či úroku z</w:t>
      </w:r>
      <w:r w:rsidR="00CC6E43">
        <w:rPr>
          <w:sz w:val="20"/>
          <w:szCs w:val="20"/>
        </w:rPr>
        <w:t> </w:t>
      </w:r>
      <w:r w:rsidRPr="00CA3170">
        <w:rPr>
          <w:sz w:val="20"/>
          <w:szCs w:val="20"/>
        </w:rPr>
        <w:t>prodlení.</w:t>
      </w:r>
    </w:p>
    <w:p w14:paraId="0954DE24" w14:textId="161CDB43" w:rsidR="001B0FCA" w:rsidRPr="00CA3170" w:rsidRDefault="001B0FCA" w:rsidP="008F2677">
      <w:pPr>
        <w:pStyle w:val="Odstavecseseznamem"/>
        <w:widowControl w:val="0"/>
        <w:numPr>
          <w:ilvl w:val="0"/>
          <w:numId w:val="15"/>
        </w:numPr>
        <w:autoSpaceDE w:val="0"/>
        <w:autoSpaceDN w:val="0"/>
        <w:adjustRightInd w:val="0"/>
        <w:spacing w:after="60" w:line="220" w:lineRule="atLeast"/>
        <w:contextualSpacing w:val="0"/>
        <w:jc w:val="both"/>
        <w:rPr>
          <w:sz w:val="20"/>
          <w:szCs w:val="20"/>
        </w:rPr>
      </w:pPr>
      <w:r w:rsidRPr="00CA3170">
        <w:rPr>
          <w:sz w:val="20"/>
          <w:szCs w:val="20"/>
        </w:rPr>
        <w:t xml:space="preserve">Pro případ odstoupení poskytovatele od </w:t>
      </w:r>
      <w:r w:rsidR="00F04479" w:rsidRPr="00CA3170">
        <w:rPr>
          <w:sz w:val="20"/>
          <w:szCs w:val="20"/>
        </w:rPr>
        <w:t>S</w:t>
      </w:r>
      <w:r w:rsidRPr="00CA3170">
        <w:rPr>
          <w:sz w:val="20"/>
          <w:szCs w:val="20"/>
        </w:rPr>
        <w:t>mlouvy z</w:t>
      </w:r>
      <w:r w:rsidR="00CC6E43">
        <w:rPr>
          <w:sz w:val="20"/>
          <w:szCs w:val="20"/>
        </w:rPr>
        <w:t> </w:t>
      </w:r>
      <w:r w:rsidRPr="00CA3170">
        <w:rPr>
          <w:sz w:val="20"/>
          <w:szCs w:val="20"/>
        </w:rPr>
        <w:t>důvodů uvedených v</w:t>
      </w:r>
      <w:r w:rsidR="00CC6E43">
        <w:rPr>
          <w:sz w:val="20"/>
          <w:szCs w:val="20"/>
        </w:rPr>
        <w:t> </w:t>
      </w:r>
      <w:r w:rsidRPr="00CA3170">
        <w:rPr>
          <w:sz w:val="20"/>
          <w:szCs w:val="20"/>
        </w:rPr>
        <w:t xml:space="preserve">odst. 7 tohoto článku </w:t>
      </w:r>
      <w:r w:rsidR="00F04479" w:rsidRPr="00CA3170">
        <w:rPr>
          <w:sz w:val="20"/>
          <w:szCs w:val="20"/>
        </w:rPr>
        <w:t>S</w:t>
      </w:r>
      <w:r w:rsidRPr="00CA3170">
        <w:rPr>
          <w:sz w:val="20"/>
          <w:szCs w:val="20"/>
        </w:rPr>
        <w:t xml:space="preserve">mlouvy má poskytovatel vůči objednateli nárok na poměrnou část ceny za Servisní služby, které do doby odstoupení od </w:t>
      </w:r>
      <w:r w:rsidR="0080661D" w:rsidRPr="00CA3170">
        <w:rPr>
          <w:sz w:val="20"/>
          <w:szCs w:val="20"/>
        </w:rPr>
        <w:t>S</w:t>
      </w:r>
      <w:r w:rsidRPr="00CA3170">
        <w:rPr>
          <w:sz w:val="20"/>
          <w:szCs w:val="20"/>
        </w:rPr>
        <w:t>mlouvy objednateli řádně poskytl.</w:t>
      </w:r>
    </w:p>
    <w:p w14:paraId="17DAB4AB" w14:textId="62B3F582" w:rsidR="007E346F" w:rsidRPr="00CA3170" w:rsidRDefault="007E346F" w:rsidP="008F2677">
      <w:pPr>
        <w:pStyle w:val="Odstavecseseznamem"/>
        <w:widowControl w:val="0"/>
        <w:numPr>
          <w:ilvl w:val="0"/>
          <w:numId w:val="15"/>
        </w:numPr>
        <w:autoSpaceDE w:val="0"/>
        <w:autoSpaceDN w:val="0"/>
        <w:adjustRightInd w:val="0"/>
        <w:spacing w:after="60" w:line="220" w:lineRule="atLeast"/>
        <w:contextualSpacing w:val="0"/>
        <w:jc w:val="both"/>
        <w:rPr>
          <w:sz w:val="20"/>
          <w:szCs w:val="20"/>
        </w:rPr>
      </w:pPr>
      <w:r w:rsidRPr="00CA3170">
        <w:rPr>
          <w:sz w:val="20"/>
          <w:szCs w:val="20"/>
        </w:rPr>
        <w:t xml:space="preserve">Pro vyloučení pochybností předčasným ukončením této smlouvy není žádným způsobem dotčena platnost a účinnost </w:t>
      </w:r>
      <w:r w:rsidR="001B0FCA" w:rsidRPr="00CA3170">
        <w:rPr>
          <w:sz w:val="20"/>
          <w:szCs w:val="20"/>
        </w:rPr>
        <w:t>L</w:t>
      </w:r>
      <w:r w:rsidRPr="00CA3170">
        <w:rPr>
          <w:sz w:val="20"/>
          <w:szCs w:val="20"/>
        </w:rPr>
        <w:t xml:space="preserve">icenční smlouvy. Pro vyloučení pochybností objednatel bude i nadále oprávněn užívat poslední aktuální </w:t>
      </w:r>
      <w:r w:rsidR="001B0FCA" w:rsidRPr="00CA3170">
        <w:rPr>
          <w:sz w:val="20"/>
          <w:szCs w:val="20"/>
        </w:rPr>
        <w:t xml:space="preserve">generační </w:t>
      </w:r>
      <w:r w:rsidRPr="00CA3170">
        <w:rPr>
          <w:sz w:val="20"/>
          <w:szCs w:val="20"/>
        </w:rPr>
        <w:t xml:space="preserve">verzi </w:t>
      </w:r>
      <w:r w:rsidR="001B0FCA" w:rsidRPr="00CA3170">
        <w:rPr>
          <w:sz w:val="20"/>
          <w:szCs w:val="20"/>
        </w:rPr>
        <w:t>produktu</w:t>
      </w:r>
      <w:r w:rsidRPr="00CA3170">
        <w:rPr>
          <w:sz w:val="20"/>
          <w:szCs w:val="20"/>
        </w:rPr>
        <w:t xml:space="preserve"> ve stavu k</w:t>
      </w:r>
      <w:r w:rsidR="00CC6E43">
        <w:rPr>
          <w:sz w:val="20"/>
          <w:szCs w:val="20"/>
        </w:rPr>
        <w:t> </w:t>
      </w:r>
      <w:r w:rsidRPr="00CA3170">
        <w:rPr>
          <w:sz w:val="20"/>
          <w:szCs w:val="20"/>
        </w:rPr>
        <w:t>poslední měsíční paušální splátce, a to minimálně s</w:t>
      </w:r>
      <w:r w:rsidR="00CC6E43">
        <w:rPr>
          <w:sz w:val="20"/>
          <w:szCs w:val="20"/>
        </w:rPr>
        <w:t> </w:t>
      </w:r>
      <w:r w:rsidRPr="00CA3170">
        <w:rPr>
          <w:sz w:val="20"/>
          <w:szCs w:val="20"/>
        </w:rPr>
        <w:t>prohlížecími právy.</w:t>
      </w:r>
    </w:p>
    <w:p w14:paraId="3C51B054" w14:textId="77777777" w:rsidR="007E346F" w:rsidRPr="00CA3170" w:rsidRDefault="007E346F" w:rsidP="007E346F">
      <w:pPr>
        <w:widowControl w:val="0"/>
        <w:autoSpaceDE w:val="0"/>
        <w:autoSpaceDN w:val="0"/>
        <w:adjustRightInd w:val="0"/>
        <w:spacing w:line="220" w:lineRule="atLeast"/>
        <w:rPr>
          <w:sz w:val="20"/>
          <w:szCs w:val="20"/>
        </w:rPr>
      </w:pPr>
    </w:p>
    <w:p w14:paraId="24E666CD" w14:textId="0E3DE0BD" w:rsidR="007E346F" w:rsidRPr="00CA3170" w:rsidRDefault="007E346F" w:rsidP="007E346F">
      <w:pPr>
        <w:widowControl w:val="0"/>
        <w:autoSpaceDE w:val="0"/>
        <w:autoSpaceDN w:val="0"/>
        <w:adjustRightInd w:val="0"/>
        <w:spacing w:line="220" w:lineRule="atLeast"/>
        <w:jc w:val="center"/>
        <w:rPr>
          <w:b/>
          <w:sz w:val="22"/>
          <w:szCs w:val="20"/>
        </w:rPr>
      </w:pPr>
      <w:r w:rsidRPr="00CA3170">
        <w:rPr>
          <w:b/>
          <w:sz w:val="22"/>
          <w:szCs w:val="20"/>
        </w:rPr>
        <w:t>Článek 1</w:t>
      </w:r>
      <w:r w:rsidR="007A2294">
        <w:rPr>
          <w:b/>
          <w:sz w:val="22"/>
          <w:szCs w:val="20"/>
        </w:rPr>
        <w:t>3</w:t>
      </w:r>
    </w:p>
    <w:p w14:paraId="3602899C" w14:textId="77777777" w:rsidR="007E346F" w:rsidRDefault="007E346F" w:rsidP="007E346F">
      <w:pPr>
        <w:widowControl w:val="0"/>
        <w:autoSpaceDE w:val="0"/>
        <w:autoSpaceDN w:val="0"/>
        <w:adjustRightInd w:val="0"/>
        <w:spacing w:line="220" w:lineRule="atLeast"/>
        <w:jc w:val="center"/>
        <w:rPr>
          <w:b/>
          <w:sz w:val="20"/>
          <w:szCs w:val="20"/>
        </w:rPr>
      </w:pPr>
      <w:r w:rsidRPr="00CA3170">
        <w:rPr>
          <w:b/>
          <w:sz w:val="20"/>
          <w:szCs w:val="20"/>
        </w:rPr>
        <w:t>Závěrečná ustanovení</w:t>
      </w:r>
    </w:p>
    <w:p w14:paraId="159B51DD" w14:textId="77777777" w:rsidR="00165502" w:rsidRPr="00CA3170" w:rsidRDefault="00165502" w:rsidP="007E346F">
      <w:pPr>
        <w:widowControl w:val="0"/>
        <w:autoSpaceDE w:val="0"/>
        <w:autoSpaceDN w:val="0"/>
        <w:adjustRightInd w:val="0"/>
        <w:spacing w:line="220" w:lineRule="atLeast"/>
        <w:jc w:val="center"/>
        <w:rPr>
          <w:b/>
          <w:sz w:val="20"/>
          <w:szCs w:val="20"/>
        </w:rPr>
      </w:pPr>
    </w:p>
    <w:p w14:paraId="1A65F5EC" w14:textId="6D8E6676" w:rsidR="001B0FCA" w:rsidRPr="00CA3170" w:rsidRDefault="001B0FCA" w:rsidP="003A417A">
      <w:pPr>
        <w:pStyle w:val="Odstavecseseznamem"/>
        <w:widowControl w:val="0"/>
        <w:numPr>
          <w:ilvl w:val="0"/>
          <w:numId w:val="16"/>
        </w:numPr>
        <w:autoSpaceDE w:val="0"/>
        <w:autoSpaceDN w:val="0"/>
        <w:adjustRightInd w:val="0"/>
        <w:spacing w:after="60" w:line="220" w:lineRule="atLeast"/>
        <w:ind w:left="357"/>
        <w:contextualSpacing w:val="0"/>
        <w:jc w:val="both"/>
        <w:rPr>
          <w:sz w:val="20"/>
          <w:szCs w:val="20"/>
        </w:rPr>
      </w:pPr>
      <w:r w:rsidRPr="00CA3170">
        <w:rPr>
          <w:sz w:val="20"/>
          <w:szCs w:val="20"/>
        </w:rPr>
        <w:t xml:space="preserve">Tato </w:t>
      </w:r>
      <w:r w:rsidR="0080661D" w:rsidRPr="00CA3170">
        <w:rPr>
          <w:sz w:val="20"/>
          <w:szCs w:val="20"/>
        </w:rPr>
        <w:t>S</w:t>
      </w:r>
      <w:r w:rsidRPr="00CA3170">
        <w:rPr>
          <w:sz w:val="20"/>
          <w:szCs w:val="20"/>
        </w:rPr>
        <w:t xml:space="preserve">mlouva se řídí českým právem, přičemž právní vztahy </w:t>
      </w:r>
      <w:r w:rsidR="0080661D" w:rsidRPr="00CA3170">
        <w:rPr>
          <w:sz w:val="20"/>
          <w:szCs w:val="20"/>
        </w:rPr>
        <w:t>S</w:t>
      </w:r>
      <w:r w:rsidRPr="00CA3170">
        <w:rPr>
          <w:sz w:val="20"/>
          <w:szCs w:val="20"/>
        </w:rPr>
        <w:t xml:space="preserve">mlouvou výslovně neupravené se řídí zejména </w:t>
      </w:r>
      <w:r w:rsidR="0080661D" w:rsidRPr="00CA3170">
        <w:rPr>
          <w:sz w:val="20"/>
          <w:szCs w:val="20"/>
        </w:rPr>
        <w:t>o</w:t>
      </w:r>
      <w:r w:rsidRPr="00CA3170">
        <w:rPr>
          <w:sz w:val="20"/>
          <w:szCs w:val="20"/>
        </w:rPr>
        <w:t>bčanským zákoníkem.</w:t>
      </w:r>
    </w:p>
    <w:p w14:paraId="549826D1" w14:textId="6C19737F" w:rsidR="001B0FCA" w:rsidRPr="00CA3170" w:rsidRDefault="001B0FCA" w:rsidP="003A417A">
      <w:pPr>
        <w:pStyle w:val="Odstavecseseznamem"/>
        <w:widowControl w:val="0"/>
        <w:numPr>
          <w:ilvl w:val="0"/>
          <w:numId w:val="16"/>
        </w:numPr>
        <w:autoSpaceDE w:val="0"/>
        <w:autoSpaceDN w:val="0"/>
        <w:adjustRightInd w:val="0"/>
        <w:spacing w:after="60" w:line="220" w:lineRule="atLeast"/>
        <w:ind w:left="357"/>
        <w:contextualSpacing w:val="0"/>
        <w:jc w:val="both"/>
        <w:rPr>
          <w:sz w:val="20"/>
          <w:szCs w:val="20"/>
        </w:rPr>
      </w:pPr>
      <w:r w:rsidRPr="00CA3170">
        <w:rPr>
          <w:sz w:val="20"/>
          <w:szCs w:val="20"/>
        </w:rPr>
        <w:t xml:space="preserve">Všechny spory, které vzniknou ze </w:t>
      </w:r>
      <w:r w:rsidR="0080661D" w:rsidRPr="00CA3170">
        <w:rPr>
          <w:sz w:val="20"/>
          <w:szCs w:val="20"/>
        </w:rPr>
        <w:t>S</w:t>
      </w:r>
      <w:r w:rsidRPr="00CA3170">
        <w:rPr>
          <w:sz w:val="20"/>
          <w:szCs w:val="20"/>
        </w:rPr>
        <w:t>mlouvy nebo v</w:t>
      </w:r>
      <w:r w:rsidR="00CC6E43">
        <w:rPr>
          <w:sz w:val="20"/>
          <w:szCs w:val="20"/>
        </w:rPr>
        <w:t> </w:t>
      </w:r>
      <w:r w:rsidRPr="00CA3170">
        <w:rPr>
          <w:sz w:val="20"/>
          <w:szCs w:val="20"/>
        </w:rPr>
        <w:t>souvislosti s</w:t>
      </w:r>
      <w:r w:rsidR="00CC6E43">
        <w:rPr>
          <w:sz w:val="20"/>
          <w:szCs w:val="20"/>
        </w:rPr>
        <w:t> </w:t>
      </w:r>
      <w:r w:rsidRPr="00CA3170">
        <w:rPr>
          <w:sz w:val="20"/>
          <w:szCs w:val="20"/>
        </w:rPr>
        <w:t>ní</w:t>
      </w:r>
      <w:r w:rsidR="005351F7" w:rsidRPr="00CA3170">
        <w:rPr>
          <w:sz w:val="20"/>
          <w:szCs w:val="20"/>
        </w:rPr>
        <w:t>,</w:t>
      </w:r>
      <w:r w:rsidRPr="00CA3170">
        <w:rPr>
          <w:sz w:val="20"/>
          <w:szCs w:val="20"/>
        </w:rPr>
        <w:t xml:space="preserve"> a které se nepodaří vyřešit přednostně smírnou cestou, budou rozhodovány obecnými soudy České republiky.</w:t>
      </w:r>
    </w:p>
    <w:p w14:paraId="6C15EFB9" w14:textId="2AC6F146" w:rsidR="005351F7" w:rsidRPr="00CA3170" w:rsidRDefault="005351F7" w:rsidP="003A417A">
      <w:pPr>
        <w:pStyle w:val="Odstavecseseznamem"/>
        <w:widowControl w:val="0"/>
        <w:numPr>
          <w:ilvl w:val="0"/>
          <w:numId w:val="16"/>
        </w:numPr>
        <w:autoSpaceDE w:val="0"/>
        <w:autoSpaceDN w:val="0"/>
        <w:adjustRightInd w:val="0"/>
        <w:spacing w:after="60" w:line="220" w:lineRule="atLeast"/>
        <w:ind w:left="357"/>
        <w:contextualSpacing w:val="0"/>
        <w:jc w:val="both"/>
        <w:rPr>
          <w:sz w:val="20"/>
          <w:szCs w:val="20"/>
        </w:rPr>
      </w:pPr>
      <w:r w:rsidRPr="00CA3170">
        <w:rPr>
          <w:sz w:val="20"/>
          <w:szCs w:val="20"/>
        </w:rPr>
        <w:t xml:space="preserve">Tato </w:t>
      </w:r>
      <w:r w:rsidR="0080661D" w:rsidRPr="00CA3170">
        <w:rPr>
          <w:sz w:val="20"/>
          <w:szCs w:val="20"/>
        </w:rPr>
        <w:t>S</w:t>
      </w:r>
      <w:r w:rsidRPr="00CA3170">
        <w:rPr>
          <w:sz w:val="20"/>
          <w:szCs w:val="20"/>
        </w:rPr>
        <w:t xml:space="preserve">mlouva obsahuje úplnou dohodu smluvních stran o vzájemných právech a povinnostech upravených touto </w:t>
      </w:r>
      <w:r w:rsidR="0080661D" w:rsidRPr="00CA3170">
        <w:rPr>
          <w:sz w:val="20"/>
          <w:szCs w:val="20"/>
        </w:rPr>
        <w:t>S</w:t>
      </w:r>
      <w:r w:rsidRPr="00CA3170">
        <w:rPr>
          <w:sz w:val="20"/>
          <w:szCs w:val="20"/>
        </w:rPr>
        <w:t xml:space="preserve">mlouvou. Tato smlouva může být měněna pouze písemnými </w:t>
      </w:r>
      <w:r w:rsidR="0080661D" w:rsidRPr="00CA3170">
        <w:rPr>
          <w:sz w:val="20"/>
          <w:szCs w:val="20"/>
        </w:rPr>
        <w:t xml:space="preserve">vzestupně </w:t>
      </w:r>
      <w:r w:rsidRPr="00CA3170">
        <w:rPr>
          <w:sz w:val="20"/>
          <w:szCs w:val="20"/>
        </w:rPr>
        <w:t>číslovanými dodatky ke </w:t>
      </w:r>
      <w:r w:rsidR="0080661D" w:rsidRPr="00CA3170">
        <w:rPr>
          <w:sz w:val="20"/>
          <w:szCs w:val="20"/>
        </w:rPr>
        <w:t>S</w:t>
      </w:r>
      <w:r w:rsidRPr="00CA3170">
        <w:rPr>
          <w:sz w:val="20"/>
          <w:szCs w:val="20"/>
        </w:rPr>
        <w:t>mlouvě, které musí být výslovně jako dodatek k</w:t>
      </w:r>
      <w:r w:rsidR="00CC6E43">
        <w:rPr>
          <w:sz w:val="20"/>
          <w:szCs w:val="20"/>
        </w:rPr>
        <w:t> </w:t>
      </w:r>
      <w:r w:rsidRPr="00CA3170">
        <w:rPr>
          <w:sz w:val="20"/>
          <w:szCs w:val="20"/>
        </w:rPr>
        <w:t xml:space="preserve">této </w:t>
      </w:r>
      <w:r w:rsidR="0080661D" w:rsidRPr="00CA3170">
        <w:rPr>
          <w:sz w:val="20"/>
          <w:szCs w:val="20"/>
        </w:rPr>
        <w:t>S</w:t>
      </w:r>
      <w:r w:rsidRPr="00CA3170">
        <w:rPr>
          <w:sz w:val="20"/>
          <w:szCs w:val="20"/>
        </w:rPr>
        <w:t>mlouvě označeny. Nebude-li v</w:t>
      </w:r>
      <w:r w:rsidR="00CC6E43">
        <w:rPr>
          <w:sz w:val="20"/>
          <w:szCs w:val="20"/>
        </w:rPr>
        <w:t> </w:t>
      </w:r>
      <w:r w:rsidRPr="00CA3170">
        <w:rPr>
          <w:sz w:val="20"/>
          <w:szCs w:val="20"/>
        </w:rPr>
        <w:t xml:space="preserve">dodatku uveden jiný okamžik nabytí jeho účinnosti, pak změna </w:t>
      </w:r>
      <w:r w:rsidR="0080661D" w:rsidRPr="00CA3170">
        <w:rPr>
          <w:sz w:val="20"/>
          <w:szCs w:val="20"/>
        </w:rPr>
        <w:t>S</w:t>
      </w:r>
      <w:r w:rsidRPr="00CA3170">
        <w:rPr>
          <w:sz w:val="20"/>
          <w:szCs w:val="20"/>
        </w:rPr>
        <w:t>mlouvy bude účinná ke dni uzavření takového dodatku.</w:t>
      </w:r>
    </w:p>
    <w:p w14:paraId="209A7735" w14:textId="2D22C493" w:rsidR="005351F7" w:rsidRPr="00CA3170" w:rsidRDefault="005351F7" w:rsidP="003A417A">
      <w:pPr>
        <w:pStyle w:val="Odstavecseseznamem"/>
        <w:widowControl w:val="0"/>
        <w:numPr>
          <w:ilvl w:val="0"/>
          <w:numId w:val="16"/>
        </w:numPr>
        <w:autoSpaceDE w:val="0"/>
        <w:autoSpaceDN w:val="0"/>
        <w:adjustRightInd w:val="0"/>
        <w:spacing w:after="60" w:line="220" w:lineRule="atLeast"/>
        <w:ind w:left="357"/>
        <w:contextualSpacing w:val="0"/>
        <w:jc w:val="both"/>
        <w:rPr>
          <w:sz w:val="20"/>
          <w:szCs w:val="20"/>
        </w:rPr>
      </w:pPr>
      <w:r w:rsidRPr="00CA3170">
        <w:rPr>
          <w:sz w:val="20"/>
          <w:szCs w:val="20"/>
        </w:rPr>
        <w:t>Stane-li se či ukáže-li se kterékoli z</w:t>
      </w:r>
      <w:r w:rsidR="00CC6E43">
        <w:rPr>
          <w:sz w:val="20"/>
          <w:szCs w:val="20"/>
        </w:rPr>
        <w:t> </w:t>
      </w:r>
      <w:r w:rsidRPr="00CA3170">
        <w:rPr>
          <w:sz w:val="20"/>
          <w:szCs w:val="20"/>
        </w:rPr>
        <w:t xml:space="preserve">ustanovení </w:t>
      </w:r>
      <w:r w:rsidR="0080661D" w:rsidRPr="00CA3170">
        <w:rPr>
          <w:sz w:val="20"/>
          <w:szCs w:val="20"/>
        </w:rPr>
        <w:t>S</w:t>
      </w:r>
      <w:r w:rsidRPr="00CA3170">
        <w:rPr>
          <w:sz w:val="20"/>
          <w:szCs w:val="20"/>
        </w:rPr>
        <w:t xml:space="preserve">mlouvy být neplatným, neúčinným, či zdánlivým, tato neplatnost, neúčinnost ani zdánlivost nebude mít vliv na platnost zbývajících ustanovení této </w:t>
      </w:r>
      <w:r w:rsidR="0080661D" w:rsidRPr="00CA3170">
        <w:rPr>
          <w:sz w:val="20"/>
          <w:szCs w:val="20"/>
        </w:rPr>
        <w:t>S</w:t>
      </w:r>
      <w:r w:rsidRPr="00CA3170">
        <w:rPr>
          <w:sz w:val="20"/>
          <w:szCs w:val="20"/>
        </w:rPr>
        <w:t>mlouvy. Smluvní strany nahradí takové neplatné, neúčinné, popř. zdánlivé ustanovení smlouvy platným a účinným ustanovením, které bude svým účelem a ekonomickým dopadem co nejbližší (v maximální možné míře přípustné platnými právními předpisy) ustanovení, které má být nahrazeno, a úmysl smluvních stran nebude takovou změnou dotčen, a to ve lhůtě 30 dnů od obdržení výzvy kterékoliv smluvní strany.</w:t>
      </w:r>
    </w:p>
    <w:p w14:paraId="60DBEE6A" w14:textId="1A6791FB" w:rsidR="005351F7" w:rsidRPr="00CA3170" w:rsidRDefault="005351F7" w:rsidP="003A417A">
      <w:pPr>
        <w:pStyle w:val="Odstavecseseznamem"/>
        <w:widowControl w:val="0"/>
        <w:numPr>
          <w:ilvl w:val="0"/>
          <w:numId w:val="16"/>
        </w:numPr>
        <w:autoSpaceDE w:val="0"/>
        <w:autoSpaceDN w:val="0"/>
        <w:adjustRightInd w:val="0"/>
        <w:spacing w:after="60" w:line="220" w:lineRule="atLeast"/>
        <w:ind w:left="357"/>
        <w:contextualSpacing w:val="0"/>
        <w:jc w:val="both"/>
        <w:rPr>
          <w:sz w:val="20"/>
          <w:szCs w:val="20"/>
        </w:rPr>
      </w:pPr>
      <w:r w:rsidRPr="00CA3170">
        <w:rPr>
          <w:sz w:val="20"/>
          <w:szCs w:val="20"/>
        </w:rPr>
        <w:t xml:space="preserve">Každá ze smluvních stran prohlašuje, že tuto </w:t>
      </w:r>
      <w:r w:rsidR="0080661D" w:rsidRPr="00CA3170">
        <w:rPr>
          <w:sz w:val="20"/>
          <w:szCs w:val="20"/>
        </w:rPr>
        <w:t>S</w:t>
      </w:r>
      <w:r w:rsidRPr="00CA3170">
        <w:rPr>
          <w:sz w:val="20"/>
          <w:szCs w:val="20"/>
        </w:rPr>
        <w:t xml:space="preserve">mlouvu uzavírá svobodně a vážně, že považuje obsah </w:t>
      </w:r>
      <w:r w:rsidR="0080661D" w:rsidRPr="00CA3170">
        <w:rPr>
          <w:sz w:val="20"/>
          <w:szCs w:val="20"/>
        </w:rPr>
        <w:t>S</w:t>
      </w:r>
      <w:r w:rsidRPr="00CA3170">
        <w:rPr>
          <w:sz w:val="20"/>
          <w:szCs w:val="20"/>
        </w:rPr>
        <w:t xml:space="preserve">mlouvy za určitý a srozumitelný a že jsou jí známy všechny skutečnosti, jež jsou pro uzavření této </w:t>
      </w:r>
      <w:r w:rsidR="0080661D" w:rsidRPr="00CA3170">
        <w:rPr>
          <w:sz w:val="20"/>
          <w:szCs w:val="20"/>
        </w:rPr>
        <w:t>S</w:t>
      </w:r>
      <w:r w:rsidRPr="00CA3170">
        <w:rPr>
          <w:sz w:val="20"/>
          <w:szCs w:val="20"/>
        </w:rPr>
        <w:t>mlouvy rozhodující.</w:t>
      </w:r>
    </w:p>
    <w:p w14:paraId="70564141" w14:textId="629E9E90" w:rsidR="007E346F" w:rsidRPr="00CA3170" w:rsidRDefault="00A827A4" w:rsidP="003A417A">
      <w:pPr>
        <w:pStyle w:val="Odstavecseseznamem"/>
        <w:widowControl w:val="0"/>
        <w:numPr>
          <w:ilvl w:val="0"/>
          <w:numId w:val="16"/>
        </w:numPr>
        <w:autoSpaceDE w:val="0"/>
        <w:autoSpaceDN w:val="0"/>
        <w:adjustRightInd w:val="0"/>
        <w:spacing w:after="60" w:line="220" w:lineRule="atLeast"/>
        <w:ind w:left="357"/>
        <w:contextualSpacing w:val="0"/>
        <w:jc w:val="both"/>
        <w:rPr>
          <w:sz w:val="20"/>
          <w:szCs w:val="20"/>
        </w:rPr>
      </w:pPr>
      <w:bookmarkStart w:id="51" w:name="_Hlk184229719"/>
      <w:bookmarkStart w:id="52" w:name="_Hlk187414834"/>
      <w:r w:rsidRPr="00A827A4">
        <w:rPr>
          <w:sz w:val="20"/>
          <w:szCs w:val="20"/>
        </w:rPr>
        <w:t>Tato smlouva je vyhotovena v elektronickém originále, jenž po podpisu druhou ze smluvních stran obdrží obě smluvní strany.</w:t>
      </w:r>
      <w:bookmarkEnd w:id="51"/>
      <w:r w:rsidR="007E346F" w:rsidRPr="00CA3170">
        <w:rPr>
          <w:sz w:val="20"/>
          <w:szCs w:val="20"/>
        </w:rPr>
        <w:t>.</w:t>
      </w:r>
    </w:p>
    <w:bookmarkEnd w:id="52"/>
    <w:p w14:paraId="38125845" w14:textId="13F483B6" w:rsidR="005351F7" w:rsidRPr="00CA3170" w:rsidRDefault="005351F7" w:rsidP="003A417A">
      <w:pPr>
        <w:pStyle w:val="Odstavecseseznamem"/>
        <w:widowControl w:val="0"/>
        <w:numPr>
          <w:ilvl w:val="0"/>
          <w:numId w:val="16"/>
        </w:numPr>
        <w:autoSpaceDE w:val="0"/>
        <w:autoSpaceDN w:val="0"/>
        <w:adjustRightInd w:val="0"/>
        <w:spacing w:after="60" w:line="220" w:lineRule="atLeast"/>
        <w:ind w:left="357"/>
        <w:contextualSpacing w:val="0"/>
        <w:jc w:val="both"/>
        <w:rPr>
          <w:sz w:val="20"/>
          <w:szCs w:val="20"/>
        </w:rPr>
      </w:pPr>
      <w:r w:rsidRPr="00CA3170">
        <w:rPr>
          <w:sz w:val="20"/>
          <w:szCs w:val="20"/>
        </w:rPr>
        <w:t xml:space="preserve">Nedílnou součástí </w:t>
      </w:r>
      <w:r w:rsidR="002E685F" w:rsidRPr="00CA3170">
        <w:rPr>
          <w:sz w:val="20"/>
          <w:szCs w:val="20"/>
        </w:rPr>
        <w:t xml:space="preserve">této </w:t>
      </w:r>
      <w:r w:rsidR="0080661D" w:rsidRPr="00CA3170">
        <w:rPr>
          <w:sz w:val="20"/>
          <w:szCs w:val="20"/>
        </w:rPr>
        <w:t>S</w:t>
      </w:r>
      <w:r w:rsidRPr="00CA3170">
        <w:rPr>
          <w:sz w:val="20"/>
          <w:szCs w:val="20"/>
        </w:rPr>
        <w:t>mlouvy jsou následující přílohy:</w:t>
      </w:r>
    </w:p>
    <w:p w14:paraId="32D11A12" w14:textId="67F8132D" w:rsidR="005351F7" w:rsidRPr="00CA3170" w:rsidRDefault="005351F7" w:rsidP="003A417A">
      <w:pPr>
        <w:pStyle w:val="Odstavecseseznamem"/>
        <w:widowControl w:val="0"/>
        <w:autoSpaceDE w:val="0"/>
        <w:autoSpaceDN w:val="0"/>
        <w:adjustRightInd w:val="0"/>
        <w:spacing w:after="60" w:line="220" w:lineRule="atLeast"/>
        <w:ind w:left="357" w:firstLine="360"/>
        <w:contextualSpacing w:val="0"/>
        <w:jc w:val="both"/>
        <w:rPr>
          <w:sz w:val="20"/>
          <w:szCs w:val="20"/>
        </w:rPr>
      </w:pPr>
      <w:r w:rsidRPr="00CA3170">
        <w:rPr>
          <w:sz w:val="20"/>
          <w:szCs w:val="20"/>
        </w:rPr>
        <w:t>Příloha č. 1 – Přehled</w:t>
      </w:r>
      <w:r w:rsidR="004C0180" w:rsidRPr="00CA3170">
        <w:rPr>
          <w:sz w:val="20"/>
          <w:szCs w:val="20"/>
        </w:rPr>
        <w:t xml:space="preserve">, </w:t>
      </w:r>
      <w:r w:rsidRPr="00CA3170">
        <w:rPr>
          <w:sz w:val="20"/>
          <w:szCs w:val="20"/>
        </w:rPr>
        <w:t>popis</w:t>
      </w:r>
      <w:r w:rsidR="004C0180" w:rsidRPr="00CA3170">
        <w:rPr>
          <w:sz w:val="20"/>
          <w:szCs w:val="20"/>
        </w:rPr>
        <w:t xml:space="preserve"> a rozsah</w:t>
      </w:r>
      <w:r w:rsidRPr="00CA3170">
        <w:rPr>
          <w:sz w:val="20"/>
          <w:szCs w:val="20"/>
        </w:rPr>
        <w:t xml:space="preserve"> poskytovaných Servisních služeb k</w:t>
      </w:r>
      <w:r w:rsidR="00CC6E43">
        <w:rPr>
          <w:sz w:val="20"/>
          <w:szCs w:val="20"/>
        </w:rPr>
        <w:t> </w:t>
      </w:r>
      <w:r w:rsidR="00283304" w:rsidRPr="00CA3170">
        <w:rPr>
          <w:sz w:val="20"/>
          <w:szCs w:val="20"/>
        </w:rPr>
        <w:t>produktu</w:t>
      </w:r>
    </w:p>
    <w:p w14:paraId="1AE1F790" w14:textId="77777777" w:rsidR="005351F7" w:rsidRPr="00CA3170" w:rsidRDefault="005351F7" w:rsidP="003A417A">
      <w:pPr>
        <w:pStyle w:val="Odstavecseseznamem"/>
        <w:widowControl w:val="0"/>
        <w:autoSpaceDE w:val="0"/>
        <w:autoSpaceDN w:val="0"/>
        <w:adjustRightInd w:val="0"/>
        <w:spacing w:after="60" w:line="220" w:lineRule="atLeast"/>
        <w:ind w:left="357" w:firstLine="360"/>
        <w:contextualSpacing w:val="0"/>
        <w:jc w:val="both"/>
        <w:rPr>
          <w:sz w:val="20"/>
          <w:szCs w:val="20"/>
        </w:rPr>
      </w:pPr>
      <w:r w:rsidRPr="00CA3170">
        <w:rPr>
          <w:sz w:val="20"/>
          <w:szCs w:val="20"/>
        </w:rPr>
        <w:t xml:space="preserve">Příloha č. 2 – Hlášení a řešení Incidentů a realizace </w:t>
      </w:r>
      <w:r w:rsidR="00A20260" w:rsidRPr="00CA3170">
        <w:rPr>
          <w:sz w:val="20"/>
          <w:szCs w:val="20"/>
        </w:rPr>
        <w:t>p</w:t>
      </w:r>
      <w:r w:rsidRPr="00CA3170">
        <w:rPr>
          <w:sz w:val="20"/>
          <w:szCs w:val="20"/>
        </w:rPr>
        <w:t>ožadavků přes Help</w:t>
      </w:r>
      <w:r w:rsidR="005C0B5F" w:rsidRPr="00CA3170">
        <w:rPr>
          <w:sz w:val="20"/>
          <w:szCs w:val="20"/>
        </w:rPr>
        <w:t>d</w:t>
      </w:r>
      <w:r w:rsidRPr="00CA3170">
        <w:rPr>
          <w:sz w:val="20"/>
          <w:szCs w:val="20"/>
        </w:rPr>
        <w:t>esk</w:t>
      </w:r>
    </w:p>
    <w:p w14:paraId="69E30CAD" w14:textId="1B5C1432" w:rsidR="005351F7" w:rsidRDefault="005351F7" w:rsidP="003A417A">
      <w:pPr>
        <w:pStyle w:val="Odstavecseseznamem"/>
        <w:widowControl w:val="0"/>
        <w:autoSpaceDE w:val="0"/>
        <w:autoSpaceDN w:val="0"/>
        <w:adjustRightInd w:val="0"/>
        <w:spacing w:after="60" w:line="220" w:lineRule="atLeast"/>
        <w:ind w:left="357" w:firstLine="360"/>
        <w:contextualSpacing w:val="0"/>
        <w:jc w:val="both"/>
        <w:rPr>
          <w:sz w:val="20"/>
          <w:szCs w:val="20"/>
        </w:rPr>
      </w:pPr>
      <w:r w:rsidRPr="00CA3170">
        <w:rPr>
          <w:sz w:val="20"/>
          <w:szCs w:val="20"/>
        </w:rPr>
        <w:t>Příloha č. 3 – Odpovědné osoby smluvních stran</w:t>
      </w:r>
    </w:p>
    <w:p w14:paraId="466A3FFC" w14:textId="33049105" w:rsidR="005351F7" w:rsidRPr="00CA3170" w:rsidRDefault="00CC6E43" w:rsidP="00AC69AC">
      <w:pPr>
        <w:pStyle w:val="Odstavecseseznamem"/>
        <w:widowControl w:val="0"/>
        <w:autoSpaceDE w:val="0"/>
        <w:autoSpaceDN w:val="0"/>
        <w:adjustRightInd w:val="0"/>
        <w:spacing w:after="60" w:line="220" w:lineRule="atLeast"/>
        <w:ind w:left="357" w:firstLine="360"/>
        <w:contextualSpacing w:val="0"/>
        <w:jc w:val="both"/>
      </w:pPr>
      <w:r>
        <w:rPr>
          <w:sz w:val="20"/>
          <w:szCs w:val="20"/>
        </w:rPr>
        <w:t>Příloha č. 4 – Podmínky vzdáleného přístupu</w:t>
      </w:r>
    </w:p>
    <w:p w14:paraId="7525790A" w14:textId="77777777" w:rsidR="007E346F" w:rsidRPr="00CA3170" w:rsidRDefault="007E346F" w:rsidP="007E346F">
      <w:pPr>
        <w:widowControl w:val="0"/>
        <w:autoSpaceDE w:val="0"/>
        <w:autoSpaceDN w:val="0"/>
        <w:adjustRightInd w:val="0"/>
        <w:spacing w:line="220" w:lineRule="atLeast"/>
        <w:rPr>
          <w:sz w:val="20"/>
          <w:szCs w:val="20"/>
        </w:rPr>
      </w:pPr>
    </w:p>
    <w:p w14:paraId="01F7E853" w14:textId="1C8218B9" w:rsidR="0080661D" w:rsidRPr="00CA3170" w:rsidRDefault="0080661D" w:rsidP="0080661D">
      <w:pPr>
        <w:widowControl w:val="0"/>
        <w:autoSpaceDE w:val="0"/>
        <w:autoSpaceDN w:val="0"/>
        <w:adjustRightInd w:val="0"/>
        <w:spacing w:line="220" w:lineRule="atLeast"/>
        <w:rPr>
          <w:sz w:val="20"/>
          <w:szCs w:val="20"/>
        </w:rPr>
      </w:pPr>
      <w:r w:rsidRPr="00CA3170">
        <w:rPr>
          <w:sz w:val="20"/>
          <w:szCs w:val="20"/>
        </w:rPr>
        <w:t xml:space="preserve">V…………….. dne ………………. </w:t>
      </w:r>
      <w:r w:rsidRPr="00CA3170">
        <w:rPr>
          <w:sz w:val="20"/>
          <w:szCs w:val="20"/>
        </w:rPr>
        <w:tab/>
      </w:r>
      <w:r w:rsidRPr="00CA3170">
        <w:rPr>
          <w:sz w:val="20"/>
          <w:szCs w:val="20"/>
        </w:rPr>
        <w:tab/>
      </w:r>
      <w:r w:rsidRPr="00CA3170">
        <w:rPr>
          <w:sz w:val="20"/>
          <w:szCs w:val="20"/>
        </w:rPr>
        <w:tab/>
      </w:r>
      <w:r w:rsidRPr="00CA3170">
        <w:rPr>
          <w:sz w:val="20"/>
          <w:szCs w:val="20"/>
        </w:rPr>
        <w:tab/>
        <w:t>V…………….. dne ……………….</w:t>
      </w:r>
    </w:p>
    <w:p w14:paraId="68888119" w14:textId="132F384E" w:rsidR="00B20A03" w:rsidRDefault="0080661D" w:rsidP="0080661D">
      <w:pPr>
        <w:widowControl w:val="0"/>
        <w:autoSpaceDE w:val="0"/>
        <w:autoSpaceDN w:val="0"/>
        <w:adjustRightInd w:val="0"/>
        <w:spacing w:line="220" w:lineRule="atLeast"/>
        <w:rPr>
          <w:sz w:val="20"/>
          <w:szCs w:val="20"/>
        </w:rPr>
      </w:pPr>
      <w:r w:rsidRPr="00CA3170">
        <w:rPr>
          <w:sz w:val="20"/>
          <w:szCs w:val="20"/>
        </w:rPr>
        <w:t xml:space="preserve">poskytovatel: </w:t>
      </w:r>
      <w:r w:rsidR="00B20A03">
        <w:rPr>
          <w:sz w:val="20"/>
          <w:szCs w:val="20"/>
        </w:rPr>
        <w:tab/>
      </w:r>
      <w:r w:rsidR="00B20A03">
        <w:rPr>
          <w:sz w:val="20"/>
          <w:szCs w:val="20"/>
        </w:rPr>
        <w:tab/>
      </w:r>
      <w:r w:rsidR="00B20A03">
        <w:rPr>
          <w:sz w:val="20"/>
          <w:szCs w:val="20"/>
        </w:rPr>
        <w:tab/>
      </w:r>
      <w:r w:rsidR="00B20A03">
        <w:rPr>
          <w:sz w:val="20"/>
          <w:szCs w:val="20"/>
        </w:rPr>
        <w:tab/>
      </w:r>
      <w:r w:rsidR="00B20A03">
        <w:rPr>
          <w:sz w:val="20"/>
          <w:szCs w:val="20"/>
        </w:rPr>
        <w:tab/>
      </w:r>
      <w:r w:rsidR="00B20A03">
        <w:rPr>
          <w:sz w:val="20"/>
          <w:szCs w:val="20"/>
        </w:rPr>
        <w:tab/>
      </w:r>
      <w:r w:rsidR="00B20A03">
        <w:rPr>
          <w:sz w:val="20"/>
          <w:szCs w:val="20"/>
        </w:rPr>
        <w:tab/>
        <w:t>objednatel:</w:t>
      </w:r>
    </w:p>
    <w:p w14:paraId="03DAC640" w14:textId="77777777" w:rsidR="00B20A03" w:rsidRDefault="00B20A03" w:rsidP="0080661D">
      <w:pPr>
        <w:widowControl w:val="0"/>
        <w:autoSpaceDE w:val="0"/>
        <w:autoSpaceDN w:val="0"/>
        <w:adjustRightInd w:val="0"/>
        <w:spacing w:line="220" w:lineRule="atLeast"/>
        <w:rPr>
          <w:sz w:val="20"/>
          <w:szCs w:val="20"/>
        </w:rPr>
      </w:pPr>
    </w:p>
    <w:p w14:paraId="56E7825D" w14:textId="513C4754" w:rsidR="0080661D" w:rsidRPr="00CA3170" w:rsidRDefault="0080661D" w:rsidP="0080661D">
      <w:pPr>
        <w:widowControl w:val="0"/>
        <w:autoSpaceDE w:val="0"/>
        <w:autoSpaceDN w:val="0"/>
        <w:adjustRightInd w:val="0"/>
        <w:spacing w:line="220" w:lineRule="atLeast"/>
        <w:rPr>
          <w:sz w:val="20"/>
          <w:szCs w:val="20"/>
        </w:rPr>
      </w:pPr>
      <w:r w:rsidRPr="00CA3170">
        <w:rPr>
          <w:sz w:val="20"/>
          <w:szCs w:val="20"/>
        </w:rPr>
        <w:tab/>
      </w:r>
      <w:r w:rsidRPr="00CA3170">
        <w:rPr>
          <w:sz w:val="20"/>
          <w:szCs w:val="20"/>
        </w:rPr>
        <w:tab/>
      </w:r>
      <w:r w:rsidRPr="00CA3170">
        <w:rPr>
          <w:sz w:val="20"/>
          <w:szCs w:val="20"/>
        </w:rPr>
        <w:tab/>
      </w:r>
      <w:r w:rsidRPr="00CA3170">
        <w:rPr>
          <w:sz w:val="20"/>
          <w:szCs w:val="20"/>
        </w:rPr>
        <w:tab/>
      </w:r>
      <w:r w:rsidRPr="00CA3170">
        <w:rPr>
          <w:sz w:val="20"/>
          <w:szCs w:val="20"/>
        </w:rPr>
        <w:tab/>
      </w:r>
      <w:r w:rsidRPr="00CA3170">
        <w:rPr>
          <w:sz w:val="20"/>
          <w:szCs w:val="20"/>
        </w:rPr>
        <w:tab/>
      </w:r>
      <w:r w:rsidRPr="00CA3170">
        <w:rPr>
          <w:sz w:val="20"/>
          <w:szCs w:val="20"/>
        </w:rPr>
        <w:tab/>
      </w:r>
    </w:p>
    <w:p w14:paraId="11BCEB14" w14:textId="58A1AFE2" w:rsidR="0080661D" w:rsidRPr="00CA3170" w:rsidRDefault="0080661D" w:rsidP="0080661D">
      <w:pPr>
        <w:widowControl w:val="0"/>
        <w:autoSpaceDE w:val="0"/>
        <w:autoSpaceDN w:val="0"/>
        <w:adjustRightInd w:val="0"/>
        <w:spacing w:line="220" w:lineRule="atLeast"/>
        <w:rPr>
          <w:sz w:val="20"/>
          <w:szCs w:val="20"/>
        </w:rPr>
      </w:pPr>
      <w:r w:rsidRPr="00CA3170">
        <w:rPr>
          <w:sz w:val="20"/>
          <w:szCs w:val="20"/>
        </w:rPr>
        <w:t>………………………………</w:t>
      </w:r>
      <w:r w:rsidRPr="00CA3170">
        <w:rPr>
          <w:sz w:val="20"/>
          <w:szCs w:val="20"/>
        </w:rPr>
        <w:tab/>
      </w:r>
      <w:r w:rsidRPr="00CA3170">
        <w:rPr>
          <w:sz w:val="20"/>
          <w:szCs w:val="20"/>
        </w:rPr>
        <w:tab/>
      </w:r>
      <w:r w:rsidRPr="00CA3170">
        <w:rPr>
          <w:sz w:val="20"/>
          <w:szCs w:val="20"/>
        </w:rPr>
        <w:tab/>
      </w:r>
      <w:r w:rsidRPr="00CA3170">
        <w:rPr>
          <w:sz w:val="20"/>
          <w:szCs w:val="20"/>
        </w:rPr>
        <w:tab/>
      </w:r>
      <w:r w:rsidRPr="00CA3170">
        <w:rPr>
          <w:sz w:val="20"/>
          <w:szCs w:val="20"/>
        </w:rPr>
        <w:tab/>
        <w:t>……………………………..</w:t>
      </w:r>
    </w:p>
    <w:p w14:paraId="6FCAAE07" w14:textId="67D7407B" w:rsidR="002B00E8" w:rsidRDefault="00F513D7" w:rsidP="00165502">
      <w:pPr>
        <w:widowControl w:val="0"/>
        <w:autoSpaceDE w:val="0"/>
        <w:autoSpaceDN w:val="0"/>
        <w:adjustRightInd w:val="0"/>
        <w:spacing w:line="220" w:lineRule="atLeast"/>
        <w:rPr>
          <w:rFonts w:ascii="Calibri" w:hAnsi="Calibri" w:cs="Calibri"/>
          <w:b/>
          <w:bCs/>
          <w:sz w:val="20"/>
          <w:szCs w:val="20"/>
        </w:rPr>
      </w:pPr>
      <w:r>
        <w:rPr>
          <w:rFonts w:ascii="Cambria" w:hAnsi="Cambria"/>
          <w:sz w:val="20"/>
          <w:szCs w:val="20"/>
        </w:rPr>
        <w:tab/>
      </w:r>
      <w:r>
        <w:rPr>
          <w:rFonts w:ascii="Cambria" w:hAnsi="Cambria"/>
          <w:sz w:val="20"/>
          <w:szCs w:val="20"/>
        </w:rPr>
        <w:tab/>
      </w:r>
      <w:r>
        <w:rPr>
          <w:rFonts w:ascii="Cambria" w:hAnsi="Cambria"/>
          <w:sz w:val="20"/>
          <w:szCs w:val="20"/>
        </w:rPr>
        <w:tab/>
      </w:r>
      <w:r>
        <w:rPr>
          <w:rFonts w:ascii="Cambria" w:hAnsi="Cambria"/>
          <w:sz w:val="20"/>
          <w:szCs w:val="20"/>
        </w:rPr>
        <w:tab/>
      </w:r>
      <w:r>
        <w:rPr>
          <w:rFonts w:ascii="Cambria" w:hAnsi="Cambria"/>
          <w:sz w:val="20"/>
          <w:szCs w:val="20"/>
        </w:rPr>
        <w:tab/>
      </w:r>
      <w:r w:rsidR="002B00E8">
        <w:rPr>
          <w:rFonts w:ascii="Calibri" w:hAnsi="Calibri" w:cs="Calibri"/>
          <w:b/>
          <w:bCs/>
          <w:sz w:val="20"/>
          <w:szCs w:val="20"/>
        </w:rPr>
        <w:br w:type="page"/>
      </w:r>
    </w:p>
    <w:p w14:paraId="1521E39B" w14:textId="4DE89C8D" w:rsidR="00CD41C1" w:rsidRPr="008B4EE9" w:rsidRDefault="003853FE" w:rsidP="00044ABE">
      <w:pPr>
        <w:widowControl w:val="0"/>
        <w:autoSpaceDE w:val="0"/>
        <w:autoSpaceDN w:val="0"/>
        <w:adjustRightInd w:val="0"/>
        <w:spacing w:line="220" w:lineRule="atLeast"/>
        <w:rPr>
          <w:rFonts w:ascii="Calibri" w:hAnsi="Calibri" w:cs="Calibri"/>
          <w:b/>
          <w:bCs/>
          <w:sz w:val="20"/>
          <w:szCs w:val="20"/>
        </w:rPr>
      </w:pPr>
      <w:r w:rsidRPr="008B4EE9">
        <w:rPr>
          <w:rFonts w:ascii="Calibri" w:hAnsi="Calibri" w:cs="Calibri"/>
          <w:b/>
          <w:bCs/>
          <w:sz w:val="20"/>
          <w:szCs w:val="20"/>
        </w:rPr>
        <w:lastRenderedPageBreak/>
        <w:t>Příloha č. 1 – Přehled</w:t>
      </w:r>
      <w:r w:rsidR="002E685F" w:rsidRPr="008B4EE9">
        <w:rPr>
          <w:rFonts w:ascii="Calibri" w:hAnsi="Calibri" w:cs="Calibri"/>
          <w:b/>
          <w:bCs/>
          <w:sz w:val="20"/>
          <w:szCs w:val="20"/>
        </w:rPr>
        <w:t xml:space="preserve"> a</w:t>
      </w:r>
      <w:r w:rsidRPr="008B4EE9">
        <w:rPr>
          <w:rFonts w:ascii="Calibri" w:hAnsi="Calibri" w:cs="Calibri"/>
          <w:b/>
          <w:bCs/>
          <w:sz w:val="20"/>
          <w:szCs w:val="20"/>
        </w:rPr>
        <w:t xml:space="preserve"> popis poskytovaných Servisních služeb k produktu</w:t>
      </w:r>
    </w:p>
    <w:p w14:paraId="50256037" w14:textId="77777777" w:rsidR="003853FE" w:rsidRDefault="003853FE" w:rsidP="00044ABE">
      <w:pPr>
        <w:widowControl w:val="0"/>
        <w:autoSpaceDE w:val="0"/>
        <w:autoSpaceDN w:val="0"/>
        <w:adjustRightInd w:val="0"/>
        <w:spacing w:line="220" w:lineRule="atLeast"/>
        <w:rPr>
          <w:rFonts w:ascii="Calibri" w:hAnsi="Calibri" w:cs="Calibri"/>
          <w:sz w:val="20"/>
          <w:szCs w:val="20"/>
        </w:rPr>
      </w:pPr>
    </w:p>
    <w:p w14:paraId="44E8EC95" w14:textId="77777777" w:rsidR="003853FE" w:rsidRDefault="003853FE" w:rsidP="00044ABE">
      <w:pPr>
        <w:widowControl w:val="0"/>
        <w:autoSpaceDE w:val="0"/>
        <w:autoSpaceDN w:val="0"/>
        <w:adjustRightInd w:val="0"/>
        <w:spacing w:line="220" w:lineRule="atLeast"/>
        <w:rPr>
          <w:rFonts w:ascii="Calibri" w:hAnsi="Calibri" w:cs="Calibri"/>
          <w:sz w:val="20"/>
          <w:szCs w:val="20"/>
        </w:rPr>
      </w:pPr>
    </w:p>
    <w:p w14:paraId="36C8D85C" w14:textId="77777777" w:rsidR="006F5152" w:rsidRDefault="006F5152" w:rsidP="00FE31E5">
      <w:pPr>
        <w:pStyle w:val="Odstavecseseznamem"/>
        <w:widowControl w:val="0"/>
        <w:numPr>
          <w:ilvl w:val="0"/>
          <w:numId w:val="17"/>
        </w:numPr>
        <w:autoSpaceDE w:val="0"/>
        <w:autoSpaceDN w:val="0"/>
        <w:adjustRightInd w:val="0"/>
        <w:spacing w:line="220" w:lineRule="atLeast"/>
        <w:jc w:val="both"/>
        <w:rPr>
          <w:rFonts w:ascii="Calibri" w:hAnsi="Calibri" w:cs="Calibri"/>
          <w:sz w:val="20"/>
          <w:szCs w:val="20"/>
        </w:rPr>
      </w:pPr>
      <w:r>
        <w:rPr>
          <w:rFonts w:ascii="Calibri" w:hAnsi="Calibri" w:cs="Calibri"/>
          <w:sz w:val="20"/>
          <w:szCs w:val="20"/>
        </w:rPr>
        <w:t xml:space="preserve">V </w:t>
      </w:r>
      <w:r w:rsidR="003853FE" w:rsidRPr="006F5152">
        <w:rPr>
          <w:rFonts w:ascii="Calibri" w:hAnsi="Calibri" w:cs="Calibri"/>
          <w:sz w:val="20"/>
          <w:szCs w:val="20"/>
        </w:rPr>
        <w:t xml:space="preserve">jednotlivých odstavcích níže je uveden přehled Servisních služeb, které zajišťuje </w:t>
      </w:r>
      <w:r>
        <w:rPr>
          <w:rFonts w:ascii="Calibri" w:hAnsi="Calibri" w:cs="Calibri"/>
          <w:sz w:val="20"/>
          <w:szCs w:val="20"/>
        </w:rPr>
        <w:t>p</w:t>
      </w:r>
      <w:r w:rsidR="003853FE" w:rsidRPr="006F5152">
        <w:rPr>
          <w:rFonts w:ascii="Calibri" w:hAnsi="Calibri" w:cs="Calibri"/>
          <w:sz w:val="20"/>
          <w:szCs w:val="20"/>
        </w:rPr>
        <w:t xml:space="preserve">oskytovatel pro řádné fungování </w:t>
      </w:r>
      <w:r>
        <w:rPr>
          <w:rFonts w:ascii="Calibri" w:hAnsi="Calibri" w:cs="Calibri"/>
          <w:sz w:val="20"/>
          <w:szCs w:val="20"/>
        </w:rPr>
        <w:t>produktu</w:t>
      </w:r>
      <w:r w:rsidR="004B771F">
        <w:rPr>
          <w:rFonts w:ascii="Calibri" w:hAnsi="Calibri" w:cs="Calibri"/>
          <w:sz w:val="20"/>
          <w:szCs w:val="20"/>
        </w:rPr>
        <w:t>.</w:t>
      </w:r>
    </w:p>
    <w:p w14:paraId="52211F28" w14:textId="77777777" w:rsidR="00DB1D07" w:rsidRDefault="00DB1D07" w:rsidP="00DB1D07">
      <w:pPr>
        <w:pStyle w:val="Odstavecseseznamem"/>
        <w:widowControl w:val="0"/>
        <w:autoSpaceDE w:val="0"/>
        <w:autoSpaceDN w:val="0"/>
        <w:adjustRightInd w:val="0"/>
        <w:spacing w:line="220" w:lineRule="atLeast"/>
        <w:ind w:left="360"/>
        <w:jc w:val="both"/>
        <w:rPr>
          <w:rFonts w:ascii="Calibri" w:hAnsi="Calibri" w:cs="Calibri"/>
          <w:sz w:val="20"/>
          <w:szCs w:val="20"/>
        </w:rPr>
      </w:pPr>
    </w:p>
    <w:p w14:paraId="5BB52449" w14:textId="77777777" w:rsidR="003853FE" w:rsidRDefault="003853FE" w:rsidP="00FE31E5">
      <w:pPr>
        <w:pStyle w:val="Odstavecseseznamem"/>
        <w:widowControl w:val="0"/>
        <w:numPr>
          <w:ilvl w:val="0"/>
          <w:numId w:val="17"/>
        </w:numPr>
        <w:autoSpaceDE w:val="0"/>
        <w:autoSpaceDN w:val="0"/>
        <w:adjustRightInd w:val="0"/>
        <w:spacing w:line="220" w:lineRule="atLeast"/>
        <w:jc w:val="both"/>
        <w:rPr>
          <w:rFonts w:ascii="Calibri" w:hAnsi="Calibri" w:cs="Calibri"/>
          <w:sz w:val="20"/>
          <w:szCs w:val="20"/>
        </w:rPr>
      </w:pPr>
      <w:r w:rsidRPr="004B771F">
        <w:rPr>
          <w:rFonts w:ascii="Calibri" w:hAnsi="Calibri" w:cs="Calibri"/>
          <w:sz w:val="20"/>
          <w:szCs w:val="20"/>
        </w:rPr>
        <w:t xml:space="preserve">Servisní služby jsou rozděleny do </w:t>
      </w:r>
      <w:r w:rsidR="004B771F">
        <w:rPr>
          <w:rFonts w:ascii="Calibri" w:hAnsi="Calibri" w:cs="Calibri"/>
          <w:sz w:val="20"/>
          <w:szCs w:val="20"/>
        </w:rPr>
        <w:t xml:space="preserve">následujících </w:t>
      </w:r>
      <w:r w:rsidRPr="004B771F">
        <w:rPr>
          <w:rFonts w:ascii="Calibri" w:hAnsi="Calibri" w:cs="Calibri"/>
          <w:sz w:val="20"/>
          <w:szCs w:val="20"/>
        </w:rPr>
        <w:t>kategorií:</w:t>
      </w:r>
    </w:p>
    <w:p w14:paraId="4F3DEDCB" w14:textId="77777777" w:rsidR="004B771F" w:rsidRDefault="004B771F" w:rsidP="00FE31E5">
      <w:pPr>
        <w:pStyle w:val="Odstavecseseznamem"/>
        <w:widowControl w:val="0"/>
        <w:numPr>
          <w:ilvl w:val="1"/>
          <w:numId w:val="17"/>
        </w:numPr>
        <w:autoSpaceDE w:val="0"/>
        <w:autoSpaceDN w:val="0"/>
        <w:adjustRightInd w:val="0"/>
        <w:spacing w:line="220" w:lineRule="atLeast"/>
        <w:jc w:val="both"/>
        <w:rPr>
          <w:rFonts w:ascii="Calibri" w:hAnsi="Calibri" w:cs="Calibri"/>
          <w:sz w:val="20"/>
          <w:szCs w:val="20"/>
        </w:rPr>
      </w:pPr>
      <w:r>
        <w:rPr>
          <w:rFonts w:ascii="Calibri" w:hAnsi="Calibri" w:cs="Calibri"/>
          <w:sz w:val="20"/>
          <w:szCs w:val="20"/>
        </w:rPr>
        <w:t>Služby Helpdesk</w:t>
      </w:r>
    </w:p>
    <w:p w14:paraId="15D86675" w14:textId="3575AF8D" w:rsidR="00266188" w:rsidRPr="00266188" w:rsidRDefault="00AB3BE3" w:rsidP="00FE31E5">
      <w:pPr>
        <w:pStyle w:val="Odstavecseseznamem"/>
        <w:widowControl w:val="0"/>
        <w:numPr>
          <w:ilvl w:val="2"/>
          <w:numId w:val="17"/>
        </w:numPr>
        <w:autoSpaceDE w:val="0"/>
        <w:autoSpaceDN w:val="0"/>
        <w:adjustRightInd w:val="0"/>
        <w:spacing w:line="220" w:lineRule="atLeast"/>
        <w:jc w:val="both"/>
        <w:rPr>
          <w:rFonts w:ascii="Calibri" w:hAnsi="Calibri" w:cs="Calibri"/>
          <w:sz w:val="20"/>
          <w:szCs w:val="20"/>
        </w:rPr>
      </w:pPr>
      <w:r>
        <w:rPr>
          <w:rFonts w:ascii="Calibri" w:hAnsi="Calibri" w:cs="Calibri"/>
          <w:sz w:val="20"/>
          <w:szCs w:val="20"/>
        </w:rPr>
        <w:t>T</w:t>
      </w:r>
      <w:r w:rsidR="004C0180">
        <w:rPr>
          <w:rFonts w:ascii="Calibri" w:hAnsi="Calibri" w:cs="Calibri"/>
          <w:sz w:val="20"/>
          <w:szCs w:val="20"/>
        </w:rPr>
        <w:t>e</w:t>
      </w:r>
      <w:r w:rsidRPr="00E023AF">
        <w:rPr>
          <w:rFonts w:ascii="Calibri" w:hAnsi="Calibri" w:cs="Calibri"/>
          <w:sz w:val="20"/>
          <w:szCs w:val="20"/>
        </w:rPr>
        <w:t xml:space="preserve">lefonická asistenční služba </w:t>
      </w:r>
      <w:r w:rsidR="004C0180">
        <w:rPr>
          <w:rFonts w:ascii="Calibri" w:hAnsi="Calibri" w:cs="Calibri"/>
          <w:sz w:val="20"/>
          <w:szCs w:val="20"/>
        </w:rPr>
        <w:t>H</w:t>
      </w:r>
      <w:r w:rsidRPr="00E023AF">
        <w:rPr>
          <w:rFonts w:ascii="Calibri" w:hAnsi="Calibri" w:cs="Calibri"/>
          <w:sz w:val="20"/>
          <w:szCs w:val="20"/>
        </w:rPr>
        <w:t>otline</w:t>
      </w:r>
      <w:r w:rsidR="00DA19CF">
        <w:rPr>
          <w:rFonts w:ascii="Calibri" w:hAnsi="Calibri" w:cs="Calibri"/>
          <w:sz w:val="20"/>
          <w:szCs w:val="20"/>
        </w:rPr>
        <w:t xml:space="preserve"> v režimu 24/7/365 </w:t>
      </w:r>
      <w:r w:rsidR="004C0180">
        <w:rPr>
          <w:rFonts w:ascii="Calibri" w:hAnsi="Calibri" w:cs="Calibri"/>
          <w:sz w:val="20"/>
          <w:szCs w:val="20"/>
        </w:rPr>
        <w:t xml:space="preserve">na čísle </w:t>
      </w:r>
      <w:r w:rsidR="007B0C79" w:rsidRPr="00ED0C18">
        <w:rPr>
          <w:b/>
          <w:highlight w:val="yellow"/>
        </w:rPr>
        <w:t>???</w:t>
      </w:r>
      <w:r w:rsidR="00266188">
        <w:rPr>
          <w:rFonts w:ascii="Calibri" w:hAnsi="Calibri" w:cs="Calibri"/>
          <w:sz w:val="20"/>
          <w:szCs w:val="20"/>
        </w:rPr>
        <w:t xml:space="preserve">. </w:t>
      </w:r>
      <w:r w:rsidR="004C0180" w:rsidRPr="00266188">
        <w:rPr>
          <w:rFonts w:ascii="Calibri" w:hAnsi="Calibri" w:cs="Calibri"/>
          <w:sz w:val="20"/>
          <w:szCs w:val="20"/>
        </w:rPr>
        <w:t>Telefonní linka je zřízena zejména pro urgentní nahlášení kritického incidentu</w:t>
      </w:r>
      <w:r w:rsidR="00266188">
        <w:rPr>
          <w:rFonts w:ascii="Calibri" w:hAnsi="Calibri" w:cs="Calibri"/>
          <w:sz w:val="20"/>
          <w:szCs w:val="20"/>
        </w:rPr>
        <w:t>.</w:t>
      </w:r>
    </w:p>
    <w:p w14:paraId="29DF4496" w14:textId="13B20675" w:rsidR="00266188" w:rsidRPr="00266188" w:rsidRDefault="004C0180" w:rsidP="00FE31E5">
      <w:pPr>
        <w:pStyle w:val="Odstavecseseznamem"/>
        <w:widowControl w:val="0"/>
        <w:numPr>
          <w:ilvl w:val="2"/>
          <w:numId w:val="17"/>
        </w:numPr>
        <w:autoSpaceDE w:val="0"/>
        <w:autoSpaceDN w:val="0"/>
        <w:adjustRightInd w:val="0"/>
        <w:spacing w:line="220" w:lineRule="atLeast"/>
        <w:jc w:val="both"/>
        <w:rPr>
          <w:rFonts w:ascii="Calibri" w:hAnsi="Calibri" w:cs="Calibri"/>
          <w:sz w:val="20"/>
          <w:szCs w:val="20"/>
        </w:rPr>
      </w:pPr>
      <w:r w:rsidRPr="00E023AF">
        <w:rPr>
          <w:rFonts w:ascii="Calibri" w:hAnsi="Calibri" w:cs="Calibri"/>
          <w:sz w:val="20"/>
          <w:szCs w:val="20"/>
        </w:rPr>
        <w:t xml:space="preserve">Helpdesk systém, dostupný </w:t>
      </w:r>
      <w:r w:rsidR="00DA19CF">
        <w:rPr>
          <w:rFonts w:ascii="Calibri" w:hAnsi="Calibri" w:cs="Calibri"/>
          <w:sz w:val="20"/>
          <w:szCs w:val="20"/>
        </w:rPr>
        <w:t xml:space="preserve">v režimu 24/7/365 </w:t>
      </w:r>
      <w:r w:rsidRPr="00E023AF">
        <w:rPr>
          <w:rFonts w:ascii="Calibri" w:hAnsi="Calibri" w:cs="Calibri"/>
          <w:sz w:val="20"/>
          <w:szCs w:val="20"/>
        </w:rPr>
        <w:t>na adrese</w:t>
      </w:r>
      <w:r w:rsidR="0080661D">
        <w:rPr>
          <w:rFonts w:ascii="Calibri" w:hAnsi="Calibri" w:cs="Calibri"/>
          <w:sz w:val="20"/>
          <w:szCs w:val="20"/>
        </w:rPr>
        <w:t xml:space="preserve"> </w:t>
      </w:r>
      <w:r w:rsidR="007B0C79" w:rsidRPr="00ED0C18">
        <w:rPr>
          <w:b/>
          <w:highlight w:val="yellow"/>
        </w:rPr>
        <w:t>???</w:t>
      </w:r>
      <w:r w:rsidR="00266188">
        <w:rPr>
          <w:rFonts w:ascii="Calibri" w:hAnsi="Calibri" w:cs="Calibri"/>
          <w:sz w:val="20"/>
          <w:szCs w:val="20"/>
        </w:rPr>
        <w:t xml:space="preserve">. </w:t>
      </w:r>
      <w:r w:rsidR="00266188" w:rsidRPr="00266188">
        <w:rPr>
          <w:rFonts w:ascii="Calibri" w:hAnsi="Calibri" w:cs="Calibri"/>
          <w:sz w:val="20"/>
          <w:szCs w:val="20"/>
        </w:rPr>
        <w:t>Webový portál přístupný pro objednatele určený pro zadávaní incidentů a požadavků objednatele</w:t>
      </w:r>
      <w:r w:rsidR="00266188">
        <w:rPr>
          <w:rFonts w:ascii="Calibri" w:hAnsi="Calibri" w:cs="Calibri"/>
          <w:sz w:val="20"/>
          <w:szCs w:val="20"/>
        </w:rPr>
        <w:t>.</w:t>
      </w:r>
    </w:p>
    <w:p w14:paraId="7556FD2A" w14:textId="77777777" w:rsidR="004B771F" w:rsidRDefault="004B771F" w:rsidP="00FE31E5">
      <w:pPr>
        <w:pStyle w:val="Odstavecseseznamem"/>
        <w:widowControl w:val="0"/>
        <w:numPr>
          <w:ilvl w:val="1"/>
          <w:numId w:val="17"/>
        </w:numPr>
        <w:autoSpaceDE w:val="0"/>
        <w:autoSpaceDN w:val="0"/>
        <w:adjustRightInd w:val="0"/>
        <w:spacing w:line="220" w:lineRule="atLeast"/>
        <w:jc w:val="both"/>
        <w:rPr>
          <w:rFonts w:ascii="Calibri" w:hAnsi="Calibri" w:cs="Calibri"/>
          <w:sz w:val="20"/>
          <w:szCs w:val="20"/>
        </w:rPr>
      </w:pPr>
      <w:r>
        <w:rPr>
          <w:rFonts w:ascii="Calibri" w:hAnsi="Calibri" w:cs="Calibri"/>
          <w:sz w:val="20"/>
          <w:szCs w:val="20"/>
        </w:rPr>
        <w:t>Služby aplikačního charakteru</w:t>
      </w:r>
    </w:p>
    <w:p w14:paraId="253B29D3" w14:textId="77777777" w:rsidR="00C740CF" w:rsidRDefault="004575B4" w:rsidP="00FE31E5">
      <w:pPr>
        <w:pStyle w:val="Odstavecseseznamem"/>
        <w:widowControl w:val="0"/>
        <w:numPr>
          <w:ilvl w:val="2"/>
          <w:numId w:val="17"/>
        </w:numPr>
        <w:autoSpaceDE w:val="0"/>
        <w:autoSpaceDN w:val="0"/>
        <w:adjustRightInd w:val="0"/>
        <w:spacing w:line="220" w:lineRule="atLeast"/>
        <w:jc w:val="both"/>
        <w:rPr>
          <w:rFonts w:ascii="Calibri" w:hAnsi="Calibri" w:cs="Calibri"/>
          <w:sz w:val="20"/>
          <w:szCs w:val="20"/>
        </w:rPr>
      </w:pPr>
      <w:r>
        <w:rPr>
          <w:rFonts w:ascii="Calibri" w:hAnsi="Calibri" w:cs="Calibri"/>
          <w:sz w:val="20"/>
          <w:szCs w:val="20"/>
        </w:rPr>
        <w:t>Odstraňování vad produktu</w:t>
      </w:r>
    </w:p>
    <w:p w14:paraId="69C036FA" w14:textId="77777777" w:rsidR="004B771F" w:rsidRPr="004B771F" w:rsidRDefault="004B771F" w:rsidP="00FE31E5">
      <w:pPr>
        <w:pStyle w:val="Odstavecseseznamem"/>
        <w:widowControl w:val="0"/>
        <w:numPr>
          <w:ilvl w:val="2"/>
          <w:numId w:val="17"/>
        </w:numPr>
        <w:autoSpaceDE w:val="0"/>
        <w:autoSpaceDN w:val="0"/>
        <w:adjustRightInd w:val="0"/>
        <w:spacing w:line="220" w:lineRule="atLeast"/>
        <w:jc w:val="both"/>
        <w:rPr>
          <w:rFonts w:ascii="Calibri" w:hAnsi="Calibri" w:cs="Calibri"/>
          <w:sz w:val="20"/>
          <w:szCs w:val="20"/>
        </w:rPr>
      </w:pPr>
      <w:r w:rsidRPr="004B771F">
        <w:rPr>
          <w:rFonts w:ascii="Calibri" w:hAnsi="Calibri" w:cs="Calibri"/>
          <w:sz w:val="20"/>
          <w:szCs w:val="20"/>
        </w:rPr>
        <w:t>Rozvoj produktu v návaznosti na požadavky objednatele</w:t>
      </w:r>
    </w:p>
    <w:p w14:paraId="0E09FEEC" w14:textId="77777777" w:rsidR="004B771F" w:rsidRPr="00AB3BE3" w:rsidRDefault="004B771F" w:rsidP="00FE31E5">
      <w:pPr>
        <w:pStyle w:val="Odstavecseseznamem"/>
        <w:widowControl w:val="0"/>
        <w:numPr>
          <w:ilvl w:val="2"/>
          <w:numId w:val="17"/>
        </w:numPr>
        <w:autoSpaceDE w:val="0"/>
        <w:autoSpaceDN w:val="0"/>
        <w:adjustRightInd w:val="0"/>
        <w:spacing w:line="220" w:lineRule="atLeast"/>
        <w:jc w:val="both"/>
        <w:rPr>
          <w:rFonts w:ascii="Calibri" w:hAnsi="Calibri" w:cs="Calibri"/>
          <w:sz w:val="20"/>
          <w:szCs w:val="20"/>
        </w:rPr>
      </w:pPr>
      <w:r w:rsidRPr="004B771F">
        <w:rPr>
          <w:rFonts w:ascii="Calibri" w:hAnsi="Calibri" w:cs="Calibri"/>
          <w:sz w:val="20"/>
          <w:szCs w:val="20"/>
        </w:rPr>
        <w:t xml:space="preserve">Správa a konfigurace provozovaných modulů </w:t>
      </w:r>
      <w:r>
        <w:rPr>
          <w:rFonts w:ascii="Calibri" w:hAnsi="Calibri" w:cs="Calibri"/>
          <w:sz w:val="20"/>
          <w:szCs w:val="20"/>
        </w:rPr>
        <w:t xml:space="preserve">produktu, a to zejména </w:t>
      </w:r>
      <w:r w:rsidRPr="004B771F">
        <w:rPr>
          <w:rFonts w:ascii="Calibri" w:hAnsi="Calibri" w:cs="Calibri"/>
          <w:sz w:val="20"/>
          <w:szCs w:val="20"/>
        </w:rPr>
        <w:t>konfigurace a údržba jednotlivých částí systému, opravy</w:t>
      </w:r>
      <w:r>
        <w:rPr>
          <w:rFonts w:ascii="Calibri" w:hAnsi="Calibri" w:cs="Calibri"/>
          <w:sz w:val="20"/>
          <w:szCs w:val="20"/>
        </w:rPr>
        <w:t xml:space="preserve"> (patche)</w:t>
      </w:r>
      <w:r w:rsidRPr="004B771F">
        <w:rPr>
          <w:rFonts w:ascii="Calibri" w:hAnsi="Calibri" w:cs="Calibri"/>
          <w:sz w:val="20"/>
          <w:szCs w:val="20"/>
        </w:rPr>
        <w:t xml:space="preserve">, úpravy </w:t>
      </w:r>
      <w:r>
        <w:rPr>
          <w:rFonts w:ascii="Calibri" w:hAnsi="Calibri" w:cs="Calibri"/>
          <w:sz w:val="20"/>
          <w:szCs w:val="20"/>
        </w:rPr>
        <w:t xml:space="preserve">(změny) </w:t>
      </w:r>
      <w:r w:rsidRPr="004B771F">
        <w:rPr>
          <w:rFonts w:ascii="Calibri" w:hAnsi="Calibri" w:cs="Calibri"/>
          <w:sz w:val="20"/>
          <w:szCs w:val="20"/>
        </w:rPr>
        <w:t xml:space="preserve">a importy potřebných dat, číselníků apod. k zajištění správného fungování </w:t>
      </w:r>
      <w:r w:rsidR="00C740CF">
        <w:rPr>
          <w:rFonts w:ascii="Calibri" w:hAnsi="Calibri" w:cs="Calibri"/>
          <w:sz w:val="20"/>
          <w:szCs w:val="20"/>
        </w:rPr>
        <w:t>produktu</w:t>
      </w:r>
      <w:r w:rsidRPr="004B771F">
        <w:rPr>
          <w:rFonts w:ascii="Calibri" w:hAnsi="Calibri" w:cs="Calibri"/>
          <w:sz w:val="20"/>
          <w:szCs w:val="20"/>
        </w:rPr>
        <w:t>.</w:t>
      </w:r>
    </w:p>
    <w:p w14:paraId="30855F01" w14:textId="77777777" w:rsidR="004B771F" w:rsidRDefault="004B771F" w:rsidP="00FE31E5">
      <w:pPr>
        <w:pStyle w:val="Odstavecseseznamem"/>
        <w:widowControl w:val="0"/>
        <w:numPr>
          <w:ilvl w:val="2"/>
          <w:numId w:val="17"/>
        </w:numPr>
        <w:autoSpaceDE w:val="0"/>
        <w:autoSpaceDN w:val="0"/>
        <w:adjustRightInd w:val="0"/>
        <w:spacing w:line="220" w:lineRule="atLeast"/>
        <w:jc w:val="both"/>
        <w:rPr>
          <w:rFonts w:ascii="Calibri" w:hAnsi="Calibri" w:cs="Calibri"/>
          <w:sz w:val="20"/>
          <w:szCs w:val="20"/>
        </w:rPr>
      </w:pPr>
      <w:r w:rsidRPr="004B771F">
        <w:rPr>
          <w:rFonts w:ascii="Calibri" w:hAnsi="Calibri" w:cs="Calibri"/>
          <w:sz w:val="20"/>
          <w:szCs w:val="20"/>
        </w:rPr>
        <w:t xml:space="preserve">Aktualizace produktu v návaznosti na relevantní legislativní změny, zejména z oblasti vykazování zdravotním pojišťovnám, metodiky VZP, vykazování ÚZIS a ostatních oblastí </w:t>
      </w:r>
      <w:r>
        <w:rPr>
          <w:rFonts w:ascii="Calibri" w:hAnsi="Calibri" w:cs="Calibri"/>
          <w:sz w:val="20"/>
          <w:szCs w:val="20"/>
        </w:rPr>
        <w:t>produktu</w:t>
      </w:r>
      <w:r w:rsidRPr="004B771F">
        <w:rPr>
          <w:rFonts w:ascii="Calibri" w:hAnsi="Calibri" w:cs="Calibri"/>
          <w:sz w:val="20"/>
          <w:szCs w:val="20"/>
        </w:rPr>
        <w:t>, v návaznosti na aktuálně platné právní předpisy</w:t>
      </w:r>
    </w:p>
    <w:p w14:paraId="079A76D8" w14:textId="7444C721" w:rsidR="00AB3BE3" w:rsidRDefault="00AB3BE3" w:rsidP="00FE31E5">
      <w:pPr>
        <w:pStyle w:val="Odstavecseseznamem"/>
        <w:widowControl w:val="0"/>
        <w:numPr>
          <w:ilvl w:val="2"/>
          <w:numId w:val="17"/>
        </w:numPr>
        <w:autoSpaceDE w:val="0"/>
        <w:autoSpaceDN w:val="0"/>
        <w:adjustRightInd w:val="0"/>
        <w:spacing w:line="220" w:lineRule="atLeast"/>
        <w:jc w:val="both"/>
        <w:rPr>
          <w:rFonts w:ascii="Calibri" w:hAnsi="Calibri" w:cs="Calibri"/>
          <w:sz w:val="20"/>
          <w:szCs w:val="20"/>
        </w:rPr>
      </w:pPr>
      <w:r>
        <w:rPr>
          <w:rFonts w:ascii="Calibri" w:hAnsi="Calibri" w:cs="Calibri"/>
          <w:sz w:val="20"/>
          <w:szCs w:val="20"/>
        </w:rPr>
        <w:t>Z</w:t>
      </w:r>
      <w:r w:rsidRPr="00E023AF">
        <w:rPr>
          <w:rFonts w:ascii="Calibri" w:hAnsi="Calibri" w:cs="Calibri"/>
          <w:sz w:val="20"/>
          <w:szCs w:val="20"/>
        </w:rPr>
        <w:t xml:space="preserve">avádění nových modulů a funkcí. </w:t>
      </w:r>
      <w:r>
        <w:rPr>
          <w:rFonts w:ascii="Calibri" w:hAnsi="Calibri" w:cs="Calibri"/>
          <w:sz w:val="20"/>
          <w:szCs w:val="20"/>
        </w:rPr>
        <w:t>Jedná se o tzv. upgrade generační</w:t>
      </w:r>
      <w:r w:rsidRPr="00E023AF">
        <w:rPr>
          <w:rFonts w:ascii="Calibri" w:hAnsi="Calibri" w:cs="Calibri"/>
          <w:sz w:val="20"/>
          <w:szCs w:val="20"/>
        </w:rPr>
        <w:t xml:space="preserve"> verz</w:t>
      </w:r>
      <w:r>
        <w:rPr>
          <w:rFonts w:ascii="Calibri" w:hAnsi="Calibri" w:cs="Calibri"/>
          <w:sz w:val="20"/>
          <w:szCs w:val="20"/>
        </w:rPr>
        <w:t>e</w:t>
      </w:r>
      <w:r w:rsidR="00E029FA">
        <w:rPr>
          <w:rFonts w:ascii="Calibri" w:hAnsi="Calibri" w:cs="Calibri"/>
          <w:sz w:val="20"/>
          <w:szCs w:val="20"/>
        </w:rPr>
        <w:t xml:space="preserve"> </w:t>
      </w:r>
      <w:r>
        <w:rPr>
          <w:rFonts w:ascii="Calibri" w:hAnsi="Calibri" w:cs="Calibri"/>
          <w:sz w:val="20"/>
          <w:szCs w:val="20"/>
        </w:rPr>
        <w:t>každého produktu, který</w:t>
      </w:r>
      <w:r w:rsidRPr="00E023AF">
        <w:rPr>
          <w:rFonts w:ascii="Calibri" w:hAnsi="Calibri" w:cs="Calibri"/>
          <w:sz w:val="20"/>
          <w:szCs w:val="20"/>
        </w:rPr>
        <w:t xml:space="preserve"> bud</w:t>
      </w:r>
      <w:r>
        <w:rPr>
          <w:rFonts w:ascii="Calibri" w:hAnsi="Calibri" w:cs="Calibri"/>
          <w:sz w:val="20"/>
          <w:szCs w:val="20"/>
        </w:rPr>
        <w:t>e</w:t>
      </w:r>
      <w:r w:rsidR="00E029FA">
        <w:rPr>
          <w:rFonts w:ascii="Calibri" w:hAnsi="Calibri" w:cs="Calibri"/>
          <w:sz w:val="20"/>
          <w:szCs w:val="20"/>
        </w:rPr>
        <w:t xml:space="preserve"> </w:t>
      </w:r>
      <w:r>
        <w:rPr>
          <w:rFonts w:ascii="Calibri" w:hAnsi="Calibri" w:cs="Calibri"/>
          <w:sz w:val="20"/>
          <w:szCs w:val="20"/>
        </w:rPr>
        <w:t xml:space="preserve">vždy </w:t>
      </w:r>
      <w:r w:rsidRPr="00E023AF">
        <w:rPr>
          <w:rFonts w:ascii="Calibri" w:hAnsi="Calibri" w:cs="Calibri"/>
          <w:sz w:val="20"/>
          <w:szCs w:val="20"/>
        </w:rPr>
        <w:t>prov</w:t>
      </w:r>
      <w:r>
        <w:rPr>
          <w:rFonts w:ascii="Calibri" w:hAnsi="Calibri" w:cs="Calibri"/>
          <w:sz w:val="20"/>
          <w:szCs w:val="20"/>
        </w:rPr>
        <w:t>eden</w:t>
      </w:r>
      <w:r w:rsidRPr="00E023AF">
        <w:rPr>
          <w:rFonts w:ascii="Calibri" w:hAnsi="Calibri" w:cs="Calibri"/>
          <w:sz w:val="20"/>
          <w:szCs w:val="20"/>
        </w:rPr>
        <w:t xml:space="preserve"> po dohodě s objednatelem</w:t>
      </w:r>
    </w:p>
    <w:p w14:paraId="4BCDE8E7" w14:textId="77777777" w:rsidR="004B771F" w:rsidRDefault="004B771F" w:rsidP="00FE31E5">
      <w:pPr>
        <w:pStyle w:val="Odstavecseseznamem"/>
        <w:widowControl w:val="0"/>
        <w:numPr>
          <w:ilvl w:val="1"/>
          <w:numId w:val="17"/>
        </w:numPr>
        <w:autoSpaceDE w:val="0"/>
        <w:autoSpaceDN w:val="0"/>
        <w:adjustRightInd w:val="0"/>
        <w:spacing w:line="220" w:lineRule="atLeast"/>
        <w:jc w:val="both"/>
        <w:rPr>
          <w:rFonts w:ascii="Calibri" w:hAnsi="Calibri" w:cs="Calibri"/>
          <w:sz w:val="20"/>
          <w:szCs w:val="20"/>
        </w:rPr>
      </w:pPr>
      <w:r>
        <w:rPr>
          <w:rFonts w:ascii="Calibri" w:hAnsi="Calibri" w:cs="Calibri"/>
          <w:sz w:val="20"/>
          <w:szCs w:val="20"/>
        </w:rPr>
        <w:t>Služby provozního charakteru</w:t>
      </w:r>
    </w:p>
    <w:p w14:paraId="356CB4BE" w14:textId="77777777" w:rsidR="00C740CF" w:rsidRDefault="00C740CF" w:rsidP="00FE31E5">
      <w:pPr>
        <w:pStyle w:val="Odstavecseseznamem"/>
        <w:widowControl w:val="0"/>
        <w:numPr>
          <w:ilvl w:val="2"/>
          <w:numId w:val="17"/>
        </w:numPr>
        <w:autoSpaceDE w:val="0"/>
        <w:autoSpaceDN w:val="0"/>
        <w:adjustRightInd w:val="0"/>
        <w:spacing w:line="220" w:lineRule="atLeast"/>
        <w:jc w:val="both"/>
        <w:rPr>
          <w:rFonts w:ascii="Calibri" w:hAnsi="Calibri" w:cs="Calibri"/>
          <w:sz w:val="20"/>
          <w:szCs w:val="20"/>
        </w:rPr>
      </w:pPr>
      <w:r>
        <w:rPr>
          <w:rFonts w:ascii="Calibri" w:hAnsi="Calibri" w:cs="Calibri"/>
          <w:sz w:val="20"/>
          <w:szCs w:val="20"/>
        </w:rPr>
        <w:t>Optimalizace produktu z pohledu efektivního běhu</w:t>
      </w:r>
    </w:p>
    <w:p w14:paraId="265EBA29" w14:textId="0FD7F891" w:rsidR="00AB3BE3" w:rsidRDefault="00AB3BE3" w:rsidP="00FE31E5">
      <w:pPr>
        <w:pStyle w:val="Odstavecseseznamem"/>
        <w:widowControl w:val="0"/>
        <w:numPr>
          <w:ilvl w:val="2"/>
          <w:numId w:val="17"/>
        </w:numPr>
        <w:autoSpaceDE w:val="0"/>
        <w:autoSpaceDN w:val="0"/>
        <w:adjustRightInd w:val="0"/>
        <w:spacing w:line="220" w:lineRule="atLeast"/>
        <w:jc w:val="both"/>
        <w:rPr>
          <w:rFonts w:ascii="Calibri" w:hAnsi="Calibri" w:cs="Calibri"/>
          <w:sz w:val="20"/>
          <w:szCs w:val="20"/>
        </w:rPr>
      </w:pPr>
      <w:r>
        <w:rPr>
          <w:rFonts w:ascii="Calibri" w:hAnsi="Calibri" w:cs="Calibri"/>
          <w:sz w:val="20"/>
          <w:szCs w:val="20"/>
        </w:rPr>
        <w:t>Údržba databáze</w:t>
      </w:r>
    </w:p>
    <w:p w14:paraId="1B188845" w14:textId="77777777" w:rsidR="00C740CF" w:rsidRPr="00C740CF" w:rsidRDefault="00C740CF" w:rsidP="00FE31E5">
      <w:pPr>
        <w:pStyle w:val="Odstavecseseznamem"/>
        <w:widowControl w:val="0"/>
        <w:numPr>
          <w:ilvl w:val="2"/>
          <w:numId w:val="17"/>
        </w:numPr>
        <w:autoSpaceDE w:val="0"/>
        <w:autoSpaceDN w:val="0"/>
        <w:adjustRightInd w:val="0"/>
        <w:spacing w:line="220" w:lineRule="atLeast"/>
        <w:jc w:val="both"/>
        <w:rPr>
          <w:rFonts w:ascii="Calibri" w:hAnsi="Calibri" w:cs="Calibri"/>
          <w:sz w:val="20"/>
          <w:szCs w:val="20"/>
        </w:rPr>
      </w:pPr>
      <w:r w:rsidRPr="004575B4">
        <w:rPr>
          <w:rFonts w:ascii="Calibri" w:hAnsi="Calibri" w:cs="Calibri"/>
          <w:sz w:val="20"/>
          <w:szCs w:val="20"/>
        </w:rPr>
        <w:t xml:space="preserve">Preventivní a proaktivní činnosti </w:t>
      </w:r>
      <w:r w:rsidR="00AB3BE3">
        <w:rPr>
          <w:rFonts w:ascii="Calibri" w:hAnsi="Calibri" w:cs="Calibri"/>
          <w:sz w:val="20"/>
          <w:szCs w:val="20"/>
        </w:rPr>
        <w:t>p</w:t>
      </w:r>
      <w:r w:rsidRPr="004575B4">
        <w:rPr>
          <w:rFonts w:ascii="Calibri" w:hAnsi="Calibri" w:cs="Calibri"/>
          <w:sz w:val="20"/>
          <w:szCs w:val="20"/>
        </w:rPr>
        <w:t xml:space="preserve">oskytovatele sloužící k omezení vzniku </w:t>
      </w:r>
      <w:r w:rsidR="00AB3BE3">
        <w:rPr>
          <w:rFonts w:ascii="Calibri" w:hAnsi="Calibri" w:cs="Calibri"/>
          <w:sz w:val="20"/>
          <w:szCs w:val="20"/>
        </w:rPr>
        <w:t>i</w:t>
      </w:r>
      <w:r w:rsidRPr="004575B4">
        <w:rPr>
          <w:rFonts w:ascii="Calibri" w:hAnsi="Calibri" w:cs="Calibri"/>
          <w:sz w:val="20"/>
          <w:szCs w:val="20"/>
        </w:rPr>
        <w:t>ncidentů a s tím související úpravy produktu</w:t>
      </w:r>
    </w:p>
    <w:p w14:paraId="17307C96" w14:textId="76E378DD" w:rsidR="00C740CF" w:rsidRPr="00C740CF" w:rsidRDefault="00C740CF" w:rsidP="00FE31E5">
      <w:pPr>
        <w:pStyle w:val="Odstavecseseznamem"/>
        <w:widowControl w:val="0"/>
        <w:numPr>
          <w:ilvl w:val="2"/>
          <w:numId w:val="17"/>
        </w:numPr>
        <w:autoSpaceDE w:val="0"/>
        <w:autoSpaceDN w:val="0"/>
        <w:adjustRightInd w:val="0"/>
        <w:spacing w:line="220" w:lineRule="atLeast"/>
        <w:jc w:val="both"/>
        <w:rPr>
          <w:rFonts w:ascii="Calibri" w:hAnsi="Calibri" w:cs="Calibri"/>
          <w:sz w:val="20"/>
          <w:szCs w:val="20"/>
        </w:rPr>
      </w:pPr>
      <w:r w:rsidRPr="004575B4">
        <w:rPr>
          <w:rFonts w:ascii="Calibri" w:hAnsi="Calibri" w:cs="Calibri"/>
          <w:sz w:val="20"/>
          <w:szCs w:val="20"/>
        </w:rPr>
        <w:t>Jednorázový import nebo export dat do</w:t>
      </w:r>
      <w:r w:rsidR="00BC7D7A">
        <w:rPr>
          <w:rFonts w:ascii="Calibri" w:hAnsi="Calibri" w:cs="Calibri"/>
          <w:sz w:val="20"/>
          <w:szCs w:val="20"/>
        </w:rPr>
        <w:t>/</w:t>
      </w:r>
      <w:r w:rsidRPr="004575B4">
        <w:rPr>
          <w:rFonts w:ascii="Calibri" w:hAnsi="Calibri" w:cs="Calibri"/>
          <w:sz w:val="20"/>
          <w:szCs w:val="20"/>
        </w:rPr>
        <w:t xml:space="preserve">z produktu </w:t>
      </w:r>
      <w:r w:rsidR="00BC7D7A">
        <w:rPr>
          <w:rFonts w:ascii="Calibri" w:hAnsi="Calibri" w:cs="Calibri"/>
          <w:sz w:val="20"/>
          <w:szCs w:val="20"/>
        </w:rPr>
        <w:t xml:space="preserve">nebo </w:t>
      </w:r>
      <w:r w:rsidRPr="004575B4">
        <w:rPr>
          <w:rFonts w:ascii="Calibri" w:hAnsi="Calibri" w:cs="Calibri"/>
          <w:sz w:val="20"/>
          <w:szCs w:val="20"/>
        </w:rPr>
        <w:t>z</w:t>
      </w:r>
      <w:r w:rsidR="00BC7D7A">
        <w:rPr>
          <w:rFonts w:ascii="Calibri" w:hAnsi="Calibri" w:cs="Calibri"/>
          <w:sz w:val="20"/>
          <w:szCs w:val="20"/>
        </w:rPr>
        <w:t>/</w:t>
      </w:r>
      <w:r w:rsidRPr="004575B4">
        <w:rPr>
          <w:rFonts w:ascii="Calibri" w:hAnsi="Calibri" w:cs="Calibri"/>
          <w:sz w:val="20"/>
          <w:szCs w:val="20"/>
        </w:rPr>
        <w:t>do jiného systému</w:t>
      </w:r>
      <w:r w:rsidR="00BC7D7A">
        <w:rPr>
          <w:rFonts w:ascii="Calibri" w:hAnsi="Calibri" w:cs="Calibri"/>
          <w:sz w:val="20"/>
          <w:szCs w:val="20"/>
        </w:rPr>
        <w:t xml:space="preserve"> je placená služba, která je naceněna poskytovatelem dle každého případu na vyžádání objednatelem. Hodinová sazba je stanovena dle čl.</w:t>
      </w:r>
      <w:r w:rsidR="007A2294">
        <w:rPr>
          <w:rFonts w:ascii="Calibri" w:hAnsi="Calibri" w:cs="Calibri"/>
          <w:sz w:val="20"/>
          <w:szCs w:val="20"/>
        </w:rPr>
        <w:t xml:space="preserve"> </w:t>
      </w:r>
      <w:r w:rsidR="00BC7D7A">
        <w:rPr>
          <w:rFonts w:ascii="Calibri" w:hAnsi="Calibri" w:cs="Calibri"/>
          <w:sz w:val="20"/>
          <w:szCs w:val="20"/>
        </w:rPr>
        <w:t>4 odst.</w:t>
      </w:r>
      <w:r w:rsidR="007A2294">
        <w:rPr>
          <w:rFonts w:ascii="Calibri" w:hAnsi="Calibri" w:cs="Calibri"/>
          <w:sz w:val="20"/>
          <w:szCs w:val="20"/>
        </w:rPr>
        <w:t xml:space="preserve"> 4</w:t>
      </w:r>
      <w:r w:rsidR="00BC7D7A">
        <w:rPr>
          <w:rFonts w:ascii="Calibri" w:hAnsi="Calibri" w:cs="Calibri"/>
          <w:sz w:val="20"/>
          <w:szCs w:val="20"/>
        </w:rPr>
        <w:t xml:space="preserve"> této smlouvy.</w:t>
      </w:r>
    </w:p>
    <w:p w14:paraId="34FF885C" w14:textId="77777777" w:rsidR="004B771F" w:rsidRPr="007E08DE" w:rsidRDefault="004B771F" w:rsidP="00FE31E5">
      <w:pPr>
        <w:pStyle w:val="Odstavecseseznamem"/>
        <w:widowControl w:val="0"/>
        <w:numPr>
          <w:ilvl w:val="1"/>
          <w:numId w:val="17"/>
        </w:numPr>
        <w:autoSpaceDE w:val="0"/>
        <w:autoSpaceDN w:val="0"/>
        <w:adjustRightInd w:val="0"/>
        <w:spacing w:line="220" w:lineRule="atLeast"/>
        <w:jc w:val="both"/>
        <w:rPr>
          <w:rFonts w:ascii="Calibri" w:hAnsi="Calibri" w:cs="Calibri"/>
          <w:sz w:val="20"/>
          <w:szCs w:val="20"/>
        </w:rPr>
      </w:pPr>
      <w:r w:rsidRPr="007E08DE">
        <w:rPr>
          <w:rFonts w:ascii="Calibri" w:hAnsi="Calibri" w:cs="Calibri"/>
          <w:sz w:val="20"/>
          <w:szCs w:val="20"/>
        </w:rPr>
        <w:t>Služby konzultační a edukační</w:t>
      </w:r>
    </w:p>
    <w:p w14:paraId="4A1F0B7C" w14:textId="304A05D2" w:rsidR="00C740CF" w:rsidRPr="007E08DE" w:rsidRDefault="00C740CF" w:rsidP="00FE31E5">
      <w:pPr>
        <w:pStyle w:val="Odstavecseseznamem"/>
        <w:widowControl w:val="0"/>
        <w:numPr>
          <w:ilvl w:val="2"/>
          <w:numId w:val="17"/>
        </w:numPr>
        <w:autoSpaceDE w:val="0"/>
        <w:autoSpaceDN w:val="0"/>
        <w:adjustRightInd w:val="0"/>
        <w:spacing w:line="220" w:lineRule="atLeast"/>
        <w:jc w:val="both"/>
        <w:rPr>
          <w:rFonts w:ascii="Calibri" w:hAnsi="Calibri" w:cs="Calibri"/>
          <w:sz w:val="20"/>
          <w:szCs w:val="20"/>
        </w:rPr>
      </w:pPr>
      <w:r w:rsidRPr="007E08DE">
        <w:rPr>
          <w:rFonts w:ascii="Calibri" w:hAnsi="Calibri" w:cs="Calibri"/>
          <w:sz w:val="20"/>
          <w:szCs w:val="20"/>
        </w:rPr>
        <w:t>Konzultační služby a školení klíčových uživatelů na straně objednatele</w:t>
      </w:r>
      <w:r w:rsidR="007E08DE" w:rsidRPr="00165502">
        <w:rPr>
          <w:rFonts w:ascii="Calibri" w:hAnsi="Calibri" w:cs="Calibri"/>
          <w:sz w:val="20"/>
          <w:szCs w:val="20"/>
        </w:rPr>
        <w:t xml:space="preserve"> jsou </w:t>
      </w:r>
      <w:r w:rsidR="00156A87">
        <w:rPr>
          <w:rFonts w:ascii="Calibri" w:hAnsi="Calibri" w:cs="Calibri"/>
          <w:sz w:val="20"/>
          <w:szCs w:val="20"/>
        </w:rPr>
        <w:t xml:space="preserve">specifikovány v příloze č. 2, čl. 1, odst. 10 </w:t>
      </w:r>
      <w:r w:rsidR="007E08DE" w:rsidRPr="00165502">
        <w:rPr>
          <w:rFonts w:ascii="Calibri" w:hAnsi="Calibri" w:cs="Calibri"/>
          <w:sz w:val="20"/>
          <w:szCs w:val="20"/>
        </w:rPr>
        <w:t>této smlouvy</w:t>
      </w:r>
      <w:r w:rsidRPr="007E08DE">
        <w:rPr>
          <w:rFonts w:ascii="Calibri" w:hAnsi="Calibri" w:cs="Calibri"/>
          <w:sz w:val="20"/>
          <w:szCs w:val="20"/>
        </w:rPr>
        <w:t xml:space="preserve"> </w:t>
      </w:r>
    </w:p>
    <w:p w14:paraId="24087AA0" w14:textId="77777777" w:rsidR="00C740CF" w:rsidRPr="00C740CF" w:rsidRDefault="00C740CF" w:rsidP="00FE31E5">
      <w:pPr>
        <w:pStyle w:val="Odstavecseseznamem"/>
        <w:widowControl w:val="0"/>
        <w:numPr>
          <w:ilvl w:val="2"/>
          <w:numId w:val="17"/>
        </w:numPr>
        <w:autoSpaceDE w:val="0"/>
        <w:autoSpaceDN w:val="0"/>
        <w:adjustRightInd w:val="0"/>
        <w:spacing w:line="220" w:lineRule="atLeast"/>
        <w:jc w:val="both"/>
        <w:rPr>
          <w:rFonts w:ascii="Calibri" w:hAnsi="Calibri" w:cs="Calibri"/>
          <w:sz w:val="20"/>
          <w:szCs w:val="20"/>
        </w:rPr>
      </w:pPr>
      <w:r w:rsidRPr="004575B4">
        <w:rPr>
          <w:rFonts w:ascii="Calibri" w:hAnsi="Calibri" w:cs="Calibri"/>
          <w:sz w:val="20"/>
          <w:szCs w:val="20"/>
        </w:rPr>
        <w:t>Poskytování školících materiálů k produktu v elektronické podobě</w:t>
      </w:r>
    </w:p>
    <w:p w14:paraId="7FB2BC83" w14:textId="77777777" w:rsidR="00CD41C1" w:rsidRPr="00E023AF" w:rsidRDefault="00CD41C1" w:rsidP="004C0180">
      <w:pPr>
        <w:widowControl w:val="0"/>
        <w:autoSpaceDE w:val="0"/>
        <w:autoSpaceDN w:val="0"/>
        <w:adjustRightInd w:val="0"/>
        <w:spacing w:line="220" w:lineRule="atLeast"/>
        <w:jc w:val="both"/>
        <w:rPr>
          <w:rFonts w:ascii="Calibri" w:hAnsi="Calibri" w:cs="Calibri"/>
          <w:sz w:val="20"/>
          <w:szCs w:val="20"/>
        </w:rPr>
      </w:pPr>
    </w:p>
    <w:p w14:paraId="06F6FB95" w14:textId="77777777" w:rsidR="00CD41C1" w:rsidRDefault="00CD41C1" w:rsidP="00044ABE">
      <w:pPr>
        <w:widowControl w:val="0"/>
        <w:autoSpaceDE w:val="0"/>
        <w:autoSpaceDN w:val="0"/>
        <w:adjustRightInd w:val="0"/>
        <w:spacing w:line="220" w:lineRule="atLeast"/>
        <w:rPr>
          <w:rFonts w:ascii="Cambria" w:hAnsi="Cambria"/>
          <w:sz w:val="20"/>
          <w:szCs w:val="20"/>
        </w:rPr>
      </w:pPr>
    </w:p>
    <w:p w14:paraId="4C1E3EB2" w14:textId="77777777" w:rsidR="00266188" w:rsidRPr="00266188" w:rsidRDefault="00266188" w:rsidP="00FE31E5">
      <w:pPr>
        <w:pStyle w:val="Odstavecseseznamem"/>
        <w:widowControl w:val="0"/>
        <w:numPr>
          <w:ilvl w:val="0"/>
          <w:numId w:val="17"/>
        </w:numPr>
        <w:autoSpaceDE w:val="0"/>
        <w:autoSpaceDN w:val="0"/>
        <w:adjustRightInd w:val="0"/>
        <w:spacing w:line="220" w:lineRule="atLeast"/>
        <w:jc w:val="both"/>
        <w:rPr>
          <w:rFonts w:ascii="Calibri" w:hAnsi="Calibri" w:cs="Calibri"/>
          <w:sz w:val="20"/>
          <w:szCs w:val="20"/>
        </w:rPr>
      </w:pPr>
      <w:r w:rsidRPr="00266188">
        <w:rPr>
          <w:rFonts w:ascii="Calibri" w:hAnsi="Calibri" w:cs="Calibri"/>
          <w:sz w:val="20"/>
          <w:szCs w:val="20"/>
        </w:rPr>
        <w:t>Rozsah poskytování Servisní služeb uvedených v odst. 2 této přílohy jsou detailně popsány v</w:t>
      </w:r>
      <w:r>
        <w:rPr>
          <w:rFonts w:ascii="Calibri" w:hAnsi="Calibri" w:cs="Calibri"/>
          <w:sz w:val="20"/>
          <w:szCs w:val="20"/>
        </w:rPr>
        <w:t xml:space="preserve"> následující </w:t>
      </w:r>
      <w:r w:rsidRPr="00266188">
        <w:rPr>
          <w:rFonts w:ascii="Calibri" w:hAnsi="Calibri" w:cs="Calibri"/>
          <w:sz w:val="20"/>
          <w:szCs w:val="20"/>
        </w:rPr>
        <w:t xml:space="preserve">příloze č.2 této </w:t>
      </w:r>
      <w:r>
        <w:rPr>
          <w:rFonts w:ascii="Calibri" w:hAnsi="Calibri" w:cs="Calibri"/>
          <w:sz w:val="20"/>
          <w:szCs w:val="20"/>
        </w:rPr>
        <w:t>s</w:t>
      </w:r>
      <w:r w:rsidRPr="00266188">
        <w:rPr>
          <w:rFonts w:ascii="Calibri" w:hAnsi="Calibri" w:cs="Calibri"/>
          <w:sz w:val="20"/>
          <w:szCs w:val="20"/>
        </w:rPr>
        <w:t>mlouvy.</w:t>
      </w:r>
    </w:p>
    <w:p w14:paraId="3F581C03" w14:textId="77777777" w:rsidR="00F55ED3" w:rsidRDefault="00F55ED3" w:rsidP="00044ABE">
      <w:pPr>
        <w:widowControl w:val="0"/>
        <w:autoSpaceDE w:val="0"/>
        <w:autoSpaceDN w:val="0"/>
        <w:adjustRightInd w:val="0"/>
        <w:spacing w:line="220" w:lineRule="atLeast"/>
        <w:rPr>
          <w:rFonts w:ascii="Cambria" w:hAnsi="Cambria"/>
          <w:sz w:val="20"/>
          <w:szCs w:val="20"/>
        </w:rPr>
      </w:pPr>
    </w:p>
    <w:p w14:paraId="323787C4" w14:textId="77777777" w:rsidR="00F55ED3" w:rsidRDefault="00F55ED3" w:rsidP="00044ABE">
      <w:pPr>
        <w:widowControl w:val="0"/>
        <w:autoSpaceDE w:val="0"/>
        <w:autoSpaceDN w:val="0"/>
        <w:adjustRightInd w:val="0"/>
        <w:spacing w:line="220" w:lineRule="atLeast"/>
        <w:rPr>
          <w:rFonts w:ascii="Cambria" w:hAnsi="Cambria"/>
          <w:sz w:val="20"/>
          <w:szCs w:val="20"/>
        </w:rPr>
      </w:pPr>
    </w:p>
    <w:p w14:paraId="17603A87" w14:textId="77777777" w:rsidR="00266188" w:rsidRDefault="00266188">
      <w:pPr>
        <w:rPr>
          <w:rFonts w:ascii="Cambria" w:hAnsi="Cambria"/>
          <w:sz w:val="20"/>
          <w:szCs w:val="20"/>
        </w:rPr>
      </w:pPr>
      <w:r>
        <w:rPr>
          <w:rFonts w:ascii="Cambria" w:hAnsi="Cambria"/>
          <w:sz w:val="20"/>
          <w:szCs w:val="20"/>
        </w:rPr>
        <w:br w:type="page"/>
      </w:r>
    </w:p>
    <w:p w14:paraId="61B21C17" w14:textId="77777777" w:rsidR="00266188" w:rsidRPr="008B4EE9" w:rsidRDefault="00266188" w:rsidP="00266188">
      <w:pPr>
        <w:widowControl w:val="0"/>
        <w:autoSpaceDE w:val="0"/>
        <w:autoSpaceDN w:val="0"/>
        <w:adjustRightInd w:val="0"/>
        <w:spacing w:line="220" w:lineRule="atLeast"/>
        <w:jc w:val="both"/>
        <w:rPr>
          <w:b/>
          <w:bCs/>
          <w:sz w:val="20"/>
          <w:szCs w:val="20"/>
        </w:rPr>
      </w:pPr>
      <w:r w:rsidRPr="008B4EE9">
        <w:rPr>
          <w:b/>
          <w:bCs/>
          <w:sz w:val="20"/>
          <w:szCs w:val="20"/>
        </w:rPr>
        <w:lastRenderedPageBreak/>
        <w:t>Příloha č. 2 – Hlášení a řešení Incidentů a realizace požadavků přes Help</w:t>
      </w:r>
      <w:r w:rsidR="005C0B5F" w:rsidRPr="008B4EE9">
        <w:rPr>
          <w:b/>
          <w:bCs/>
          <w:sz w:val="20"/>
          <w:szCs w:val="20"/>
        </w:rPr>
        <w:t>d</w:t>
      </w:r>
      <w:r w:rsidRPr="008B4EE9">
        <w:rPr>
          <w:b/>
          <w:bCs/>
          <w:sz w:val="20"/>
          <w:szCs w:val="20"/>
        </w:rPr>
        <w:t>esk</w:t>
      </w:r>
    </w:p>
    <w:p w14:paraId="08EC9066" w14:textId="77777777" w:rsidR="00266188" w:rsidRPr="00E00779" w:rsidRDefault="00266188" w:rsidP="00266188">
      <w:pPr>
        <w:widowControl w:val="0"/>
        <w:autoSpaceDE w:val="0"/>
        <w:autoSpaceDN w:val="0"/>
        <w:adjustRightInd w:val="0"/>
        <w:spacing w:line="220" w:lineRule="atLeast"/>
        <w:jc w:val="both"/>
        <w:rPr>
          <w:sz w:val="20"/>
          <w:szCs w:val="20"/>
        </w:rPr>
      </w:pPr>
    </w:p>
    <w:p w14:paraId="766C5E10" w14:textId="77777777" w:rsidR="00266188" w:rsidRDefault="00266188" w:rsidP="00266188">
      <w:pPr>
        <w:widowControl w:val="0"/>
        <w:autoSpaceDE w:val="0"/>
        <w:autoSpaceDN w:val="0"/>
        <w:adjustRightInd w:val="0"/>
        <w:spacing w:line="220" w:lineRule="atLeast"/>
        <w:jc w:val="both"/>
        <w:rPr>
          <w:rFonts w:ascii="Calibri" w:hAnsi="Calibri" w:cs="Calibri"/>
          <w:sz w:val="20"/>
          <w:szCs w:val="20"/>
        </w:rPr>
      </w:pPr>
    </w:p>
    <w:p w14:paraId="366170D1" w14:textId="77777777" w:rsidR="00266188" w:rsidRPr="00E023AF" w:rsidRDefault="00266188" w:rsidP="00266188">
      <w:pPr>
        <w:widowControl w:val="0"/>
        <w:autoSpaceDE w:val="0"/>
        <w:autoSpaceDN w:val="0"/>
        <w:adjustRightInd w:val="0"/>
        <w:spacing w:line="220" w:lineRule="atLeast"/>
        <w:jc w:val="center"/>
        <w:rPr>
          <w:rFonts w:ascii="Calibri" w:hAnsi="Calibri" w:cs="Calibri"/>
          <w:b/>
          <w:sz w:val="22"/>
          <w:szCs w:val="20"/>
        </w:rPr>
      </w:pPr>
      <w:r w:rsidRPr="00E023AF">
        <w:rPr>
          <w:rFonts w:ascii="Calibri" w:hAnsi="Calibri" w:cs="Calibri"/>
          <w:b/>
          <w:sz w:val="22"/>
          <w:szCs w:val="20"/>
        </w:rPr>
        <w:t>Článek 1</w:t>
      </w:r>
    </w:p>
    <w:p w14:paraId="5331D612" w14:textId="77777777" w:rsidR="00266188" w:rsidRPr="00E023AF" w:rsidRDefault="00266188" w:rsidP="00266188">
      <w:pPr>
        <w:widowControl w:val="0"/>
        <w:autoSpaceDE w:val="0"/>
        <w:autoSpaceDN w:val="0"/>
        <w:adjustRightInd w:val="0"/>
        <w:spacing w:line="220" w:lineRule="atLeast"/>
        <w:jc w:val="center"/>
        <w:rPr>
          <w:rFonts w:ascii="Calibri" w:hAnsi="Calibri" w:cs="Calibri"/>
          <w:b/>
          <w:sz w:val="20"/>
          <w:szCs w:val="20"/>
        </w:rPr>
      </w:pPr>
      <w:r>
        <w:rPr>
          <w:rFonts w:ascii="Calibri" w:hAnsi="Calibri" w:cs="Calibri"/>
          <w:b/>
          <w:sz w:val="20"/>
          <w:szCs w:val="20"/>
        </w:rPr>
        <w:t>Výklad pojmů</w:t>
      </w:r>
    </w:p>
    <w:p w14:paraId="39EE49B4" w14:textId="77777777" w:rsidR="00266188" w:rsidRDefault="00266188" w:rsidP="00266188">
      <w:pPr>
        <w:widowControl w:val="0"/>
        <w:autoSpaceDE w:val="0"/>
        <w:autoSpaceDN w:val="0"/>
        <w:adjustRightInd w:val="0"/>
        <w:spacing w:line="220" w:lineRule="atLeast"/>
        <w:jc w:val="both"/>
        <w:rPr>
          <w:rFonts w:ascii="Calibri" w:hAnsi="Calibri" w:cs="Calibri"/>
          <w:sz w:val="20"/>
          <w:szCs w:val="20"/>
        </w:rPr>
      </w:pPr>
    </w:p>
    <w:p w14:paraId="058E5E14" w14:textId="31CF5EBD" w:rsidR="00266188" w:rsidRDefault="00266188" w:rsidP="00FE31E5">
      <w:pPr>
        <w:pStyle w:val="Odstavecseseznamem"/>
        <w:widowControl w:val="0"/>
        <w:numPr>
          <w:ilvl w:val="0"/>
          <w:numId w:val="18"/>
        </w:numPr>
        <w:autoSpaceDE w:val="0"/>
        <w:autoSpaceDN w:val="0"/>
        <w:adjustRightInd w:val="0"/>
        <w:spacing w:line="220" w:lineRule="atLeast"/>
        <w:jc w:val="both"/>
        <w:rPr>
          <w:sz w:val="20"/>
          <w:szCs w:val="20"/>
        </w:rPr>
      </w:pPr>
      <w:r w:rsidRPr="000B57CC">
        <w:rPr>
          <w:b/>
          <w:bCs/>
          <w:sz w:val="20"/>
          <w:szCs w:val="20"/>
        </w:rPr>
        <w:t>Incident</w:t>
      </w:r>
      <w:r w:rsidRPr="000B57CC">
        <w:rPr>
          <w:sz w:val="20"/>
          <w:szCs w:val="20"/>
        </w:rPr>
        <w:t xml:space="preserve"> – vada nebo odchylka od správného fungování </w:t>
      </w:r>
      <w:r w:rsidR="00DA2E10" w:rsidRPr="000B57CC">
        <w:rPr>
          <w:sz w:val="20"/>
          <w:szCs w:val="20"/>
        </w:rPr>
        <w:t>produktu</w:t>
      </w:r>
      <w:r w:rsidRPr="000B57CC">
        <w:rPr>
          <w:sz w:val="20"/>
          <w:szCs w:val="20"/>
        </w:rPr>
        <w:t xml:space="preserve"> nebo její části, zejména od fungování popsaného v související dokumentaci.</w:t>
      </w:r>
      <w:r w:rsidR="002D3213">
        <w:rPr>
          <w:sz w:val="20"/>
          <w:szCs w:val="20"/>
        </w:rPr>
        <w:t xml:space="preserve"> Dále pak narušení důvěrnosti, dostupnosti nebo integrity ve smyslu </w:t>
      </w:r>
      <w:proofErr w:type="spellStart"/>
      <w:r w:rsidR="002D3213">
        <w:rPr>
          <w:sz w:val="20"/>
          <w:szCs w:val="20"/>
        </w:rPr>
        <w:t>ZoKB</w:t>
      </w:r>
      <w:proofErr w:type="spellEnd"/>
      <w:r w:rsidR="002D3213">
        <w:rPr>
          <w:sz w:val="20"/>
          <w:szCs w:val="20"/>
        </w:rPr>
        <w:t xml:space="preserve"> a </w:t>
      </w:r>
      <w:proofErr w:type="spellStart"/>
      <w:r w:rsidR="002D3213">
        <w:rPr>
          <w:sz w:val="20"/>
          <w:szCs w:val="20"/>
        </w:rPr>
        <w:t>VoKB</w:t>
      </w:r>
      <w:proofErr w:type="spellEnd"/>
      <w:r w:rsidR="002D3213">
        <w:rPr>
          <w:sz w:val="20"/>
          <w:szCs w:val="20"/>
        </w:rPr>
        <w:t>.</w:t>
      </w:r>
    </w:p>
    <w:p w14:paraId="41BBD705" w14:textId="77777777" w:rsidR="00DB1D07" w:rsidRPr="000B57CC" w:rsidRDefault="00DB1D07" w:rsidP="00DB1D07">
      <w:pPr>
        <w:pStyle w:val="Odstavecseseznamem"/>
        <w:widowControl w:val="0"/>
        <w:autoSpaceDE w:val="0"/>
        <w:autoSpaceDN w:val="0"/>
        <w:adjustRightInd w:val="0"/>
        <w:spacing w:line="220" w:lineRule="atLeast"/>
        <w:ind w:left="360"/>
        <w:jc w:val="both"/>
        <w:rPr>
          <w:sz w:val="20"/>
          <w:szCs w:val="20"/>
        </w:rPr>
      </w:pPr>
    </w:p>
    <w:p w14:paraId="5E34A5AB" w14:textId="77777777" w:rsidR="00266188" w:rsidRDefault="00266188" w:rsidP="00FE31E5">
      <w:pPr>
        <w:pStyle w:val="Odstavecseseznamem"/>
        <w:widowControl w:val="0"/>
        <w:numPr>
          <w:ilvl w:val="0"/>
          <w:numId w:val="18"/>
        </w:numPr>
        <w:autoSpaceDE w:val="0"/>
        <w:autoSpaceDN w:val="0"/>
        <w:adjustRightInd w:val="0"/>
        <w:spacing w:line="220" w:lineRule="atLeast"/>
        <w:jc w:val="both"/>
        <w:rPr>
          <w:sz w:val="20"/>
          <w:szCs w:val="20"/>
        </w:rPr>
      </w:pPr>
      <w:r w:rsidRPr="000B57CC">
        <w:rPr>
          <w:b/>
          <w:bCs/>
          <w:sz w:val="20"/>
          <w:szCs w:val="20"/>
        </w:rPr>
        <w:t>Požadavek</w:t>
      </w:r>
      <w:r w:rsidRPr="000B57CC">
        <w:rPr>
          <w:sz w:val="20"/>
          <w:szCs w:val="20"/>
        </w:rPr>
        <w:t xml:space="preserve"> – jakýkoliv </w:t>
      </w:r>
      <w:r w:rsidR="00DA2E10" w:rsidRPr="000B57CC">
        <w:rPr>
          <w:sz w:val="20"/>
          <w:szCs w:val="20"/>
        </w:rPr>
        <w:t xml:space="preserve">změnový </w:t>
      </w:r>
      <w:r w:rsidRPr="000B57CC">
        <w:rPr>
          <w:sz w:val="20"/>
          <w:szCs w:val="20"/>
        </w:rPr>
        <w:t xml:space="preserve">podnět/požadavek </w:t>
      </w:r>
      <w:r w:rsidR="00DA2E10" w:rsidRPr="000B57CC">
        <w:rPr>
          <w:sz w:val="20"/>
          <w:szCs w:val="20"/>
        </w:rPr>
        <w:t>většího rozsahu. J</w:t>
      </w:r>
      <w:r w:rsidRPr="000B57CC">
        <w:rPr>
          <w:sz w:val="20"/>
          <w:szCs w:val="20"/>
        </w:rPr>
        <w:t xml:space="preserve">de o požadavek, který není incidentem a není </w:t>
      </w:r>
      <w:r w:rsidR="00DA2E10" w:rsidRPr="000B57CC">
        <w:rPr>
          <w:sz w:val="20"/>
          <w:szCs w:val="20"/>
        </w:rPr>
        <w:t>ú</w:t>
      </w:r>
      <w:r w:rsidRPr="000B57CC">
        <w:rPr>
          <w:sz w:val="20"/>
          <w:szCs w:val="20"/>
        </w:rPr>
        <w:t>pravou j</w:t>
      </w:r>
      <w:r w:rsidR="00DA2E10" w:rsidRPr="000B57CC">
        <w:rPr>
          <w:sz w:val="20"/>
          <w:szCs w:val="20"/>
        </w:rPr>
        <w:t>ako</w:t>
      </w:r>
      <w:r w:rsidRPr="000B57CC">
        <w:rPr>
          <w:sz w:val="20"/>
          <w:szCs w:val="20"/>
        </w:rPr>
        <w:t xml:space="preserve"> např. aktualizace </w:t>
      </w:r>
      <w:r w:rsidR="00DA2E10" w:rsidRPr="000B57CC">
        <w:rPr>
          <w:sz w:val="20"/>
          <w:szCs w:val="20"/>
        </w:rPr>
        <w:t>produktu</w:t>
      </w:r>
      <w:r w:rsidRPr="000B57CC">
        <w:rPr>
          <w:sz w:val="20"/>
          <w:szCs w:val="20"/>
        </w:rPr>
        <w:t xml:space="preserve"> dle legislativy</w:t>
      </w:r>
      <w:r w:rsidR="00DA2E10" w:rsidRPr="000B57CC">
        <w:rPr>
          <w:sz w:val="20"/>
          <w:szCs w:val="20"/>
        </w:rPr>
        <w:t xml:space="preserve"> nebo </w:t>
      </w:r>
      <w:r w:rsidRPr="000B57CC">
        <w:rPr>
          <w:sz w:val="20"/>
          <w:szCs w:val="20"/>
        </w:rPr>
        <w:t>nastavení, které stávající modul umožňuje.</w:t>
      </w:r>
      <w:r w:rsidR="00DA2E10" w:rsidRPr="000B57CC">
        <w:rPr>
          <w:sz w:val="20"/>
          <w:szCs w:val="20"/>
        </w:rPr>
        <w:t xml:space="preserve"> Typicky se jedná o novou funkcionalitu, integraci, apod., kdy je zapotřebí programátorská úprava produktu.</w:t>
      </w:r>
    </w:p>
    <w:p w14:paraId="24C47C92" w14:textId="77777777" w:rsidR="00DB1D07" w:rsidRPr="00DB1D07" w:rsidRDefault="00DB1D07" w:rsidP="00DB1D07">
      <w:pPr>
        <w:widowControl w:val="0"/>
        <w:autoSpaceDE w:val="0"/>
        <w:autoSpaceDN w:val="0"/>
        <w:adjustRightInd w:val="0"/>
        <w:spacing w:line="220" w:lineRule="atLeast"/>
        <w:jc w:val="both"/>
        <w:rPr>
          <w:sz w:val="20"/>
          <w:szCs w:val="20"/>
        </w:rPr>
      </w:pPr>
    </w:p>
    <w:p w14:paraId="20EBB2A6" w14:textId="77777777" w:rsidR="00266188" w:rsidRDefault="00266188" w:rsidP="00FE31E5">
      <w:pPr>
        <w:pStyle w:val="Odstavecseseznamem"/>
        <w:widowControl w:val="0"/>
        <w:numPr>
          <w:ilvl w:val="0"/>
          <w:numId w:val="18"/>
        </w:numPr>
        <w:autoSpaceDE w:val="0"/>
        <w:autoSpaceDN w:val="0"/>
        <w:adjustRightInd w:val="0"/>
        <w:spacing w:line="220" w:lineRule="atLeast"/>
        <w:jc w:val="both"/>
        <w:rPr>
          <w:sz w:val="20"/>
          <w:szCs w:val="20"/>
        </w:rPr>
      </w:pPr>
      <w:r w:rsidRPr="000B57CC">
        <w:rPr>
          <w:b/>
          <w:bCs/>
          <w:sz w:val="20"/>
          <w:szCs w:val="20"/>
        </w:rPr>
        <w:t>SLA parametry</w:t>
      </w:r>
      <w:r w:rsidRPr="000B57CC">
        <w:rPr>
          <w:sz w:val="20"/>
          <w:szCs w:val="20"/>
        </w:rPr>
        <w:t xml:space="preserve"> – úroveň a rozsah poskytovaných </w:t>
      </w:r>
      <w:r w:rsidR="00DA2E10" w:rsidRPr="000B57CC">
        <w:rPr>
          <w:sz w:val="20"/>
          <w:szCs w:val="20"/>
        </w:rPr>
        <w:t>Servisních s</w:t>
      </w:r>
      <w:r w:rsidRPr="000B57CC">
        <w:rPr>
          <w:sz w:val="20"/>
          <w:szCs w:val="20"/>
        </w:rPr>
        <w:t xml:space="preserve">lužeb, tzv </w:t>
      </w:r>
      <w:proofErr w:type="spellStart"/>
      <w:r w:rsidRPr="000B57CC">
        <w:rPr>
          <w:sz w:val="20"/>
          <w:szCs w:val="20"/>
        </w:rPr>
        <w:t>Service</w:t>
      </w:r>
      <w:proofErr w:type="spellEnd"/>
      <w:r w:rsidRPr="000B57CC">
        <w:rPr>
          <w:sz w:val="20"/>
          <w:szCs w:val="20"/>
        </w:rPr>
        <w:t xml:space="preserve"> Level </w:t>
      </w:r>
      <w:proofErr w:type="spellStart"/>
      <w:r w:rsidRPr="000B57CC">
        <w:rPr>
          <w:sz w:val="20"/>
          <w:szCs w:val="20"/>
        </w:rPr>
        <w:t>Agreement</w:t>
      </w:r>
      <w:proofErr w:type="spellEnd"/>
    </w:p>
    <w:p w14:paraId="0D315A55" w14:textId="77777777" w:rsidR="00DB1D07" w:rsidRPr="00DB1D07" w:rsidRDefault="00DB1D07" w:rsidP="00DB1D07">
      <w:pPr>
        <w:widowControl w:val="0"/>
        <w:autoSpaceDE w:val="0"/>
        <w:autoSpaceDN w:val="0"/>
        <w:adjustRightInd w:val="0"/>
        <w:spacing w:line="220" w:lineRule="atLeast"/>
        <w:jc w:val="both"/>
        <w:rPr>
          <w:sz w:val="20"/>
          <w:szCs w:val="20"/>
        </w:rPr>
      </w:pPr>
    </w:p>
    <w:p w14:paraId="3963220E" w14:textId="77777777" w:rsidR="00266188" w:rsidRDefault="00266188" w:rsidP="00FE31E5">
      <w:pPr>
        <w:pStyle w:val="Odstavecseseznamem"/>
        <w:widowControl w:val="0"/>
        <w:numPr>
          <w:ilvl w:val="0"/>
          <w:numId w:val="18"/>
        </w:numPr>
        <w:autoSpaceDE w:val="0"/>
        <w:autoSpaceDN w:val="0"/>
        <w:adjustRightInd w:val="0"/>
        <w:spacing w:line="220" w:lineRule="atLeast"/>
        <w:jc w:val="both"/>
        <w:rPr>
          <w:sz w:val="20"/>
          <w:szCs w:val="20"/>
        </w:rPr>
      </w:pPr>
      <w:r w:rsidRPr="000B57CC">
        <w:rPr>
          <w:b/>
          <w:bCs/>
          <w:sz w:val="20"/>
          <w:szCs w:val="20"/>
        </w:rPr>
        <w:t>Doba reakce</w:t>
      </w:r>
      <w:r w:rsidRPr="000B57CC">
        <w:rPr>
          <w:sz w:val="20"/>
          <w:szCs w:val="20"/>
        </w:rPr>
        <w:t xml:space="preserve"> – maximální čas, do kterého bude zahájena práce na řešení Incidentu. </w:t>
      </w:r>
    </w:p>
    <w:p w14:paraId="2B1E4F40" w14:textId="77777777" w:rsidR="00DB1D07" w:rsidRPr="00DB1D07" w:rsidRDefault="00DB1D07" w:rsidP="00DB1D07">
      <w:pPr>
        <w:widowControl w:val="0"/>
        <w:autoSpaceDE w:val="0"/>
        <w:autoSpaceDN w:val="0"/>
        <w:adjustRightInd w:val="0"/>
        <w:spacing w:line="220" w:lineRule="atLeast"/>
        <w:jc w:val="both"/>
        <w:rPr>
          <w:sz w:val="20"/>
          <w:szCs w:val="20"/>
        </w:rPr>
      </w:pPr>
    </w:p>
    <w:p w14:paraId="44D30DC3" w14:textId="77777777" w:rsidR="00266188" w:rsidRDefault="00266188" w:rsidP="00FE31E5">
      <w:pPr>
        <w:pStyle w:val="Odstavecseseznamem"/>
        <w:widowControl w:val="0"/>
        <w:numPr>
          <w:ilvl w:val="0"/>
          <w:numId w:val="18"/>
        </w:numPr>
        <w:autoSpaceDE w:val="0"/>
        <w:autoSpaceDN w:val="0"/>
        <w:adjustRightInd w:val="0"/>
        <w:spacing w:line="220" w:lineRule="atLeast"/>
        <w:jc w:val="both"/>
        <w:rPr>
          <w:sz w:val="20"/>
          <w:szCs w:val="20"/>
        </w:rPr>
      </w:pPr>
      <w:r w:rsidRPr="000B57CC">
        <w:rPr>
          <w:b/>
          <w:bCs/>
          <w:sz w:val="20"/>
          <w:szCs w:val="20"/>
        </w:rPr>
        <w:t>Doba vyřešení</w:t>
      </w:r>
      <w:r w:rsidRPr="000B57CC">
        <w:rPr>
          <w:sz w:val="20"/>
          <w:szCs w:val="20"/>
        </w:rPr>
        <w:t xml:space="preserve"> – maximální čas, do kterého bude opraven Incident nebo vyřešen </w:t>
      </w:r>
      <w:r w:rsidR="00DA2E10" w:rsidRPr="000B57CC">
        <w:rPr>
          <w:sz w:val="20"/>
          <w:szCs w:val="20"/>
        </w:rPr>
        <w:t>p</w:t>
      </w:r>
      <w:r w:rsidRPr="000B57CC">
        <w:rPr>
          <w:sz w:val="20"/>
          <w:szCs w:val="20"/>
        </w:rPr>
        <w:t xml:space="preserve">ožadavek. Doba vyřešení se počítá od přijetí </w:t>
      </w:r>
      <w:r w:rsidR="00DA2E10" w:rsidRPr="000B57CC">
        <w:rPr>
          <w:sz w:val="20"/>
          <w:szCs w:val="20"/>
        </w:rPr>
        <w:t>tiketu v helpdesku</w:t>
      </w:r>
      <w:r w:rsidRPr="000B57CC">
        <w:rPr>
          <w:sz w:val="20"/>
          <w:szCs w:val="20"/>
        </w:rPr>
        <w:t>.</w:t>
      </w:r>
    </w:p>
    <w:p w14:paraId="6FC3BE90" w14:textId="77777777" w:rsidR="00DB1D07" w:rsidRPr="00DB1D07" w:rsidRDefault="00DB1D07" w:rsidP="00DB1D07">
      <w:pPr>
        <w:widowControl w:val="0"/>
        <w:autoSpaceDE w:val="0"/>
        <w:autoSpaceDN w:val="0"/>
        <w:adjustRightInd w:val="0"/>
        <w:spacing w:line="220" w:lineRule="atLeast"/>
        <w:jc w:val="both"/>
        <w:rPr>
          <w:sz w:val="20"/>
          <w:szCs w:val="20"/>
        </w:rPr>
      </w:pPr>
    </w:p>
    <w:p w14:paraId="43729A84" w14:textId="77777777" w:rsidR="00266188" w:rsidRDefault="00266188" w:rsidP="00FE31E5">
      <w:pPr>
        <w:pStyle w:val="Odstavecseseznamem"/>
        <w:widowControl w:val="0"/>
        <w:numPr>
          <w:ilvl w:val="0"/>
          <w:numId w:val="18"/>
        </w:numPr>
        <w:autoSpaceDE w:val="0"/>
        <w:autoSpaceDN w:val="0"/>
        <w:adjustRightInd w:val="0"/>
        <w:spacing w:line="220" w:lineRule="atLeast"/>
        <w:jc w:val="both"/>
        <w:rPr>
          <w:sz w:val="20"/>
          <w:szCs w:val="20"/>
        </w:rPr>
      </w:pPr>
      <w:r w:rsidRPr="000B57CC">
        <w:rPr>
          <w:b/>
          <w:bCs/>
          <w:sz w:val="20"/>
          <w:szCs w:val="20"/>
        </w:rPr>
        <w:t>Doba plánované údržby</w:t>
      </w:r>
      <w:r w:rsidRPr="000B57CC">
        <w:rPr>
          <w:sz w:val="20"/>
          <w:szCs w:val="20"/>
        </w:rPr>
        <w:t xml:space="preserve"> – doba určená pro instalaci oprav nebo změn </w:t>
      </w:r>
      <w:r w:rsidR="00DA2E10" w:rsidRPr="000B57CC">
        <w:rPr>
          <w:sz w:val="20"/>
          <w:szCs w:val="20"/>
        </w:rPr>
        <w:t>produktu</w:t>
      </w:r>
      <w:r w:rsidRPr="000B57CC">
        <w:rPr>
          <w:sz w:val="20"/>
          <w:szCs w:val="20"/>
        </w:rPr>
        <w:t xml:space="preserve">. Objednatel má </w:t>
      </w:r>
      <w:r w:rsidR="00DA2E10" w:rsidRPr="000B57CC">
        <w:rPr>
          <w:sz w:val="20"/>
          <w:szCs w:val="20"/>
        </w:rPr>
        <w:t xml:space="preserve">po dohodě s objednatelem </w:t>
      </w:r>
      <w:r w:rsidRPr="000B57CC">
        <w:rPr>
          <w:sz w:val="20"/>
          <w:szCs w:val="20"/>
        </w:rPr>
        <w:t>právo běhen této vymezené doby provádět práce a systém znepřístupnit uživatelům.</w:t>
      </w:r>
    </w:p>
    <w:p w14:paraId="1E9E8BB4" w14:textId="77777777" w:rsidR="00DB1D07" w:rsidRPr="00DB1D07" w:rsidRDefault="00DB1D07" w:rsidP="00DB1D07">
      <w:pPr>
        <w:widowControl w:val="0"/>
        <w:autoSpaceDE w:val="0"/>
        <w:autoSpaceDN w:val="0"/>
        <w:adjustRightInd w:val="0"/>
        <w:spacing w:line="220" w:lineRule="atLeast"/>
        <w:jc w:val="both"/>
        <w:rPr>
          <w:sz w:val="20"/>
          <w:szCs w:val="20"/>
        </w:rPr>
      </w:pPr>
    </w:p>
    <w:p w14:paraId="43623263" w14:textId="47DA2C17" w:rsidR="00BC7D7A" w:rsidRDefault="00266188" w:rsidP="00FE31E5">
      <w:pPr>
        <w:pStyle w:val="Odstavecseseznamem"/>
        <w:widowControl w:val="0"/>
        <w:numPr>
          <w:ilvl w:val="0"/>
          <w:numId w:val="18"/>
        </w:numPr>
        <w:autoSpaceDE w:val="0"/>
        <w:autoSpaceDN w:val="0"/>
        <w:adjustRightInd w:val="0"/>
        <w:spacing w:line="220" w:lineRule="atLeast"/>
        <w:jc w:val="both"/>
        <w:rPr>
          <w:sz w:val="20"/>
          <w:szCs w:val="20"/>
        </w:rPr>
      </w:pPr>
      <w:r w:rsidRPr="000B57CC">
        <w:rPr>
          <w:b/>
          <w:bCs/>
          <w:sz w:val="20"/>
          <w:szCs w:val="20"/>
        </w:rPr>
        <w:t>Help</w:t>
      </w:r>
      <w:r w:rsidR="005C0B5F">
        <w:rPr>
          <w:b/>
          <w:bCs/>
          <w:sz w:val="20"/>
          <w:szCs w:val="20"/>
        </w:rPr>
        <w:t>d</w:t>
      </w:r>
      <w:r w:rsidRPr="000B57CC">
        <w:rPr>
          <w:b/>
          <w:bCs/>
          <w:sz w:val="20"/>
          <w:szCs w:val="20"/>
        </w:rPr>
        <w:t>esk</w:t>
      </w:r>
      <w:r w:rsidRPr="000B57CC">
        <w:rPr>
          <w:sz w:val="20"/>
          <w:szCs w:val="20"/>
        </w:rPr>
        <w:t xml:space="preserve"> –</w:t>
      </w:r>
      <w:r w:rsidR="00497B3D">
        <w:rPr>
          <w:sz w:val="20"/>
          <w:szCs w:val="20"/>
        </w:rPr>
        <w:t xml:space="preserve"> </w:t>
      </w:r>
      <w:r w:rsidRPr="000B57CC">
        <w:rPr>
          <w:sz w:val="20"/>
          <w:szCs w:val="20"/>
        </w:rPr>
        <w:t xml:space="preserve">webová služba, kde formou zápisu do systému probíhá zadávání Incidentů nebo </w:t>
      </w:r>
      <w:r w:rsidR="00BC7D7A" w:rsidRPr="000B57CC">
        <w:rPr>
          <w:sz w:val="20"/>
          <w:szCs w:val="20"/>
        </w:rPr>
        <w:t>p</w:t>
      </w:r>
      <w:r w:rsidRPr="000B57CC">
        <w:rPr>
          <w:sz w:val="20"/>
          <w:szCs w:val="20"/>
        </w:rPr>
        <w:t>ožadavků k </w:t>
      </w:r>
      <w:r w:rsidR="00BC7D7A" w:rsidRPr="000B57CC">
        <w:rPr>
          <w:sz w:val="20"/>
          <w:szCs w:val="20"/>
        </w:rPr>
        <w:t>produktu</w:t>
      </w:r>
      <w:r w:rsidRPr="000B57CC">
        <w:rPr>
          <w:sz w:val="20"/>
          <w:szCs w:val="20"/>
        </w:rPr>
        <w:t>; tato služba je dostupná na webové adrese</w:t>
      </w:r>
      <w:r w:rsidR="009E762F">
        <w:rPr>
          <w:sz w:val="20"/>
          <w:szCs w:val="20"/>
        </w:rPr>
        <w:t xml:space="preserve"> </w:t>
      </w:r>
      <w:r w:rsidR="007B0C79" w:rsidRPr="00ED0C18">
        <w:rPr>
          <w:b/>
          <w:highlight w:val="yellow"/>
        </w:rPr>
        <w:t>???</w:t>
      </w:r>
      <w:r w:rsidR="00BC7D7A" w:rsidRPr="000B57CC">
        <w:rPr>
          <w:sz w:val="20"/>
          <w:szCs w:val="20"/>
        </w:rPr>
        <w:t>.</w:t>
      </w:r>
      <w:r w:rsidRPr="000B57CC">
        <w:rPr>
          <w:sz w:val="20"/>
          <w:szCs w:val="20"/>
        </w:rPr>
        <w:t xml:space="preserve"> V případě nedostupnosti služby Help</w:t>
      </w:r>
      <w:r w:rsidR="005C0B5F">
        <w:rPr>
          <w:sz w:val="20"/>
          <w:szCs w:val="20"/>
        </w:rPr>
        <w:t>d</w:t>
      </w:r>
      <w:r w:rsidRPr="000B57CC">
        <w:rPr>
          <w:sz w:val="20"/>
          <w:szCs w:val="20"/>
        </w:rPr>
        <w:t xml:space="preserve">esk na straně </w:t>
      </w:r>
      <w:r w:rsidR="00BC7D7A" w:rsidRPr="000B57CC">
        <w:rPr>
          <w:sz w:val="20"/>
          <w:szCs w:val="20"/>
        </w:rPr>
        <w:t>poskytovatele</w:t>
      </w:r>
      <w:r w:rsidRPr="000B57CC">
        <w:rPr>
          <w:sz w:val="20"/>
          <w:szCs w:val="20"/>
        </w:rPr>
        <w:t xml:space="preserve">, je k dispozici telefonní podpora </w:t>
      </w:r>
      <w:r w:rsidR="00BC7D7A" w:rsidRPr="000B57CC">
        <w:rPr>
          <w:sz w:val="20"/>
          <w:szCs w:val="20"/>
        </w:rPr>
        <w:t xml:space="preserve">Hotline </w:t>
      </w:r>
      <w:r w:rsidRPr="000B57CC">
        <w:rPr>
          <w:sz w:val="20"/>
          <w:szCs w:val="20"/>
        </w:rPr>
        <w:t xml:space="preserve">na telefonním čísle </w:t>
      </w:r>
      <w:r w:rsidR="007B0C79" w:rsidRPr="00ED0C18">
        <w:rPr>
          <w:b/>
          <w:highlight w:val="yellow"/>
        </w:rPr>
        <w:t>???</w:t>
      </w:r>
      <w:r w:rsidRPr="000B57CC">
        <w:rPr>
          <w:sz w:val="20"/>
          <w:szCs w:val="20"/>
        </w:rPr>
        <w:t>.</w:t>
      </w:r>
    </w:p>
    <w:p w14:paraId="2933CA12" w14:textId="77777777" w:rsidR="00DB1D07" w:rsidRPr="00DB1D07" w:rsidRDefault="00DB1D07" w:rsidP="00DB1D07">
      <w:pPr>
        <w:widowControl w:val="0"/>
        <w:autoSpaceDE w:val="0"/>
        <w:autoSpaceDN w:val="0"/>
        <w:adjustRightInd w:val="0"/>
        <w:spacing w:line="220" w:lineRule="atLeast"/>
        <w:jc w:val="both"/>
        <w:rPr>
          <w:sz w:val="20"/>
          <w:szCs w:val="20"/>
        </w:rPr>
      </w:pPr>
    </w:p>
    <w:p w14:paraId="42DBE0AB" w14:textId="4BFDD64F" w:rsidR="00266188" w:rsidRDefault="00266188" w:rsidP="00FE31E5">
      <w:pPr>
        <w:pStyle w:val="Odstavecseseznamem"/>
        <w:widowControl w:val="0"/>
        <w:numPr>
          <w:ilvl w:val="0"/>
          <w:numId w:val="18"/>
        </w:numPr>
        <w:autoSpaceDE w:val="0"/>
        <w:autoSpaceDN w:val="0"/>
        <w:adjustRightInd w:val="0"/>
        <w:spacing w:line="220" w:lineRule="atLeast"/>
        <w:jc w:val="both"/>
        <w:rPr>
          <w:sz w:val="20"/>
          <w:szCs w:val="20"/>
        </w:rPr>
      </w:pPr>
      <w:r w:rsidRPr="000B57CC">
        <w:rPr>
          <w:b/>
          <w:bCs/>
          <w:sz w:val="20"/>
          <w:szCs w:val="20"/>
        </w:rPr>
        <w:t>Hotline</w:t>
      </w:r>
      <w:r w:rsidRPr="000B57CC">
        <w:rPr>
          <w:sz w:val="20"/>
          <w:szCs w:val="20"/>
        </w:rPr>
        <w:t xml:space="preserve"> – telefonická linka podpory </w:t>
      </w:r>
      <w:r w:rsidR="00BC7D7A" w:rsidRPr="000B57CC">
        <w:rPr>
          <w:sz w:val="20"/>
          <w:szCs w:val="20"/>
        </w:rPr>
        <w:t>produktu</w:t>
      </w:r>
      <w:r w:rsidRPr="000B57CC">
        <w:rPr>
          <w:sz w:val="20"/>
          <w:szCs w:val="20"/>
        </w:rPr>
        <w:t xml:space="preserve">, kde je možné nahlásit </w:t>
      </w:r>
      <w:r w:rsidR="00BC7D7A" w:rsidRPr="000B57CC">
        <w:rPr>
          <w:sz w:val="20"/>
          <w:szCs w:val="20"/>
        </w:rPr>
        <w:t>kritické</w:t>
      </w:r>
      <w:r w:rsidRPr="000B57CC">
        <w:rPr>
          <w:sz w:val="20"/>
          <w:szCs w:val="20"/>
        </w:rPr>
        <w:t xml:space="preserve"> incidenty kategorie A, a to mimo pracovní dobu služby Help</w:t>
      </w:r>
      <w:r w:rsidR="005C0B5F">
        <w:rPr>
          <w:sz w:val="20"/>
          <w:szCs w:val="20"/>
        </w:rPr>
        <w:t>d</w:t>
      </w:r>
      <w:r w:rsidRPr="000B57CC">
        <w:rPr>
          <w:sz w:val="20"/>
          <w:szCs w:val="20"/>
        </w:rPr>
        <w:t>esk – v noci, o víkendech a ve státní svátky</w:t>
      </w:r>
      <w:r w:rsidR="00BC7D7A" w:rsidRPr="000B57CC">
        <w:rPr>
          <w:sz w:val="20"/>
          <w:szCs w:val="20"/>
        </w:rPr>
        <w:t>. T</w:t>
      </w:r>
      <w:r w:rsidRPr="000B57CC">
        <w:rPr>
          <w:sz w:val="20"/>
          <w:szCs w:val="20"/>
        </w:rPr>
        <w:t xml:space="preserve">ato služba je dostupná na telefonním čísle </w:t>
      </w:r>
      <w:r w:rsidR="007B0C79" w:rsidRPr="00ED0C18">
        <w:rPr>
          <w:b/>
          <w:highlight w:val="yellow"/>
        </w:rPr>
        <w:t>???</w:t>
      </w:r>
      <w:r w:rsidRPr="000B57CC">
        <w:rPr>
          <w:sz w:val="20"/>
          <w:szCs w:val="20"/>
        </w:rPr>
        <w:t>.</w:t>
      </w:r>
    </w:p>
    <w:p w14:paraId="0846C895" w14:textId="77777777" w:rsidR="00DB1D07" w:rsidRPr="000B57CC" w:rsidRDefault="00DB1D07" w:rsidP="00DB1D07">
      <w:pPr>
        <w:pStyle w:val="Odstavecseseznamem"/>
        <w:widowControl w:val="0"/>
        <w:autoSpaceDE w:val="0"/>
        <w:autoSpaceDN w:val="0"/>
        <w:adjustRightInd w:val="0"/>
        <w:spacing w:line="220" w:lineRule="atLeast"/>
        <w:ind w:left="360"/>
        <w:jc w:val="both"/>
        <w:rPr>
          <w:sz w:val="20"/>
          <w:szCs w:val="20"/>
        </w:rPr>
      </w:pPr>
    </w:p>
    <w:p w14:paraId="1E89A20C" w14:textId="77777777" w:rsidR="00266188" w:rsidRPr="000B57CC" w:rsidRDefault="00266188" w:rsidP="00FE31E5">
      <w:pPr>
        <w:pStyle w:val="Odstavecseseznamem"/>
        <w:widowControl w:val="0"/>
        <w:numPr>
          <w:ilvl w:val="0"/>
          <w:numId w:val="18"/>
        </w:numPr>
        <w:autoSpaceDE w:val="0"/>
        <w:autoSpaceDN w:val="0"/>
        <w:adjustRightInd w:val="0"/>
        <w:spacing w:line="220" w:lineRule="atLeast"/>
        <w:jc w:val="both"/>
        <w:rPr>
          <w:sz w:val="20"/>
          <w:szCs w:val="20"/>
        </w:rPr>
      </w:pPr>
      <w:r w:rsidRPr="000B57CC">
        <w:rPr>
          <w:b/>
          <w:bCs/>
          <w:sz w:val="20"/>
          <w:szCs w:val="20"/>
        </w:rPr>
        <w:t>Kategorizace Incidentů</w:t>
      </w:r>
      <w:r w:rsidRPr="000B57CC">
        <w:rPr>
          <w:sz w:val="20"/>
          <w:szCs w:val="20"/>
        </w:rPr>
        <w:t xml:space="preserve"> – dle úrovně dopadu</w:t>
      </w:r>
    </w:p>
    <w:tbl>
      <w:tblPr>
        <w:tblStyle w:val="Mkatabulky"/>
        <w:tblW w:w="4776" w:type="pct"/>
        <w:tblInd w:w="421" w:type="dxa"/>
        <w:tblLook w:val="04A0" w:firstRow="1" w:lastRow="0" w:firstColumn="1" w:lastColumn="0" w:noHBand="0" w:noVBand="1"/>
      </w:tblPr>
      <w:tblGrid>
        <w:gridCol w:w="1274"/>
        <w:gridCol w:w="7701"/>
      </w:tblGrid>
      <w:tr w:rsidR="00266188" w:rsidRPr="000B57CC" w14:paraId="2BDB0CEE" w14:textId="77777777" w:rsidTr="000B57CC">
        <w:tc>
          <w:tcPr>
            <w:tcW w:w="710" w:type="pct"/>
            <w:shd w:val="clear" w:color="auto" w:fill="D9D9D9" w:themeFill="background1" w:themeFillShade="D9"/>
          </w:tcPr>
          <w:p w14:paraId="211A5664" w14:textId="77777777" w:rsidR="00266188" w:rsidRPr="000B57CC" w:rsidRDefault="00266188" w:rsidP="008D452A">
            <w:pPr>
              <w:spacing w:before="0"/>
              <w:rPr>
                <w:b/>
                <w:sz w:val="20"/>
                <w:szCs w:val="20"/>
              </w:rPr>
            </w:pPr>
            <w:r w:rsidRPr="000B57CC">
              <w:rPr>
                <w:b/>
                <w:sz w:val="20"/>
                <w:szCs w:val="20"/>
              </w:rPr>
              <w:t xml:space="preserve">Kategorie </w:t>
            </w:r>
          </w:p>
        </w:tc>
        <w:tc>
          <w:tcPr>
            <w:tcW w:w="4290" w:type="pct"/>
            <w:shd w:val="clear" w:color="auto" w:fill="D9D9D9" w:themeFill="background1" w:themeFillShade="D9"/>
          </w:tcPr>
          <w:p w14:paraId="0A70FE5E" w14:textId="77777777" w:rsidR="00266188" w:rsidRPr="000B57CC" w:rsidRDefault="00266188" w:rsidP="008D452A">
            <w:pPr>
              <w:spacing w:before="0"/>
              <w:rPr>
                <w:b/>
                <w:sz w:val="20"/>
                <w:szCs w:val="20"/>
              </w:rPr>
            </w:pPr>
            <w:r w:rsidRPr="000B57CC">
              <w:rPr>
                <w:b/>
                <w:sz w:val="20"/>
                <w:szCs w:val="20"/>
              </w:rPr>
              <w:t>Charakter incidentu a dopad</w:t>
            </w:r>
          </w:p>
        </w:tc>
      </w:tr>
      <w:tr w:rsidR="00266188" w:rsidRPr="000B57CC" w14:paraId="3FCE426D" w14:textId="77777777" w:rsidTr="000B57CC">
        <w:tc>
          <w:tcPr>
            <w:tcW w:w="710" w:type="pct"/>
          </w:tcPr>
          <w:p w14:paraId="0D8BC375" w14:textId="77777777" w:rsidR="00266188" w:rsidRPr="000B57CC" w:rsidRDefault="00266188" w:rsidP="008D452A">
            <w:pPr>
              <w:spacing w:before="0"/>
              <w:rPr>
                <w:sz w:val="20"/>
                <w:szCs w:val="20"/>
              </w:rPr>
            </w:pPr>
            <w:r w:rsidRPr="000B57CC">
              <w:rPr>
                <w:sz w:val="20"/>
                <w:szCs w:val="20"/>
              </w:rPr>
              <w:t xml:space="preserve">A = </w:t>
            </w:r>
            <w:r w:rsidR="000B57CC">
              <w:rPr>
                <w:sz w:val="20"/>
                <w:szCs w:val="20"/>
              </w:rPr>
              <w:t>havárie</w:t>
            </w:r>
          </w:p>
        </w:tc>
        <w:tc>
          <w:tcPr>
            <w:tcW w:w="4290" w:type="pct"/>
          </w:tcPr>
          <w:p w14:paraId="45D60D6F" w14:textId="0D53BCCA" w:rsidR="00266188" w:rsidRPr="000B57CC" w:rsidRDefault="00266188" w:rsidP="008D452A">
            <w:pPr>
              <w:spacing w:before="0"/>
              <w:rPr>
                <w:sz w:val="20"/>
                <w:szCs w:val="20"/>
              </w:rPr>
            </w:pPr>
            <w:r w:rsidRPr="000B57CC">
              <w:rPr>
                <w:sz w:val="20"/>
                <w:szCs w:val="20"/>
              </w:rPr>
              <w:t xml:space="preserve">Chyby či problémy znemožňující používání </w:t>
            </w:r>
            <w:r w:rsidR="000B57CC">
              <w:rPr>
                <w:sz w:val="20"/>
                <w:szCs w:val="20"/>
              </w:rPr>
              <w:t>produktu</w:t>
            </w:r>
            <w:r w:rsidRPr="000B57CC">
              <w:rPr>
                <w:sz w:val="20"/>
                <w:szCs w:val="20"/>
              </w:rPr>
              <w:t xml:space="preserve"> jako celku, tj. takové, které způsobují "zamrznutí" nebo "zhroucení" systému během normálního používání, způsobují ztrátu nebo porušení dat během běžného užívání, způsobují, že významná část </w:t>
            </w:r>
            <w:r w:rsidR="000B57CC">
              <w:rPr>
                <w:sz w:val="20"/>
                <w:szCs w:val="20"/>
              </w:rPr>
              <w:t>produktu</w:t>
            </w:r>
            <w:r w:rsidRPr="000B57CC">
              <w:rPr>
                <w:sz w:val="20"/>
                <w:szCs w:val="20"/>
              </w:rPr>
              <w:t xml:space="preserve"> je nefunkční a neexistuje postup pro náhradní řešení problému, přičemž tomu nemůže být zabráněno užitím běžných postupů v kompetenci správce informačních technologií </w:t>
            </w:r>
            <w:r w:rsidR="000B57CC">
              <w:rPr>
                <w:sz w:val="20"/>
                <w:szCs w:val="20"/>
              </w:rPr>
              <w:t>o</w:t>
            </w:r>
            <w:r w:rsidRPr="000B57CC">
              <w:rPr>
                <w:sz w:val="20"/>
                <w:szCs w:val="20"/>
              </w:rPr>
              <w:t>bjednatele.</w:t>
            </w:r>
            <w:r w:rsidR="002D3213">
              <w:rPr>
                <w:sz w:val="20"/>
                <w:szCs w:val="20"/>
              </w:rPr>
              <w:t xml:space="preserve"> Dále pak i incident čl. 1 odst. 1 této přílohy (kybernetický bezpečnostní incident) </w:t>
            </w:r>
          </w:p>
        </w:tc>
      </w:tr>
      <w:tr w:rsidR="00266188" w:rsidRPr="000B57CC" w14:paraId="401E894F" w14:textId="77777777" w:rsidTr="000B57CC">
        <w:tc>
          <w:tcPr>
            <w:tcW w:w="710" w:type="pct"/>
          </w:tcPr>
          <w:p w14:paraId="66D72709" w14:textId="77777777" w:rsidR="00266188" w:rsidRPr="000B57CC" w:rsidRDefault="00266188" w:rsidP="008D452A">
            <w:pPr>
              <w:spacing w:before="0"/>
              <w:rPr>
                <w:sz w:val="20"/>
                <w:szCs w:val="20"/>
              </w:rPr>
            </w:pPr>
            <w:r w:rsidRPr="000B57CC">
              <w:rPr>
                <w:sz w:val="20"/>
                <w:szCs w:val="20"/>
              </w:rPr>
              <w:t xml:space="preserve">B = </w:t>
            </w:r>
            <w:r w:rsidR="000B57CC">
              <w:rPr>
                <w:sz w:val="20"/>
                <w:szCs w:val="20"/>
              </w:rPr>
              <w:t>závažná</w:t>
            </w:r>
          </w:p>
        </w:tc>
        <w:tc>
          <w:tcPr>
            <w:tcW w:w="4290" w:type="pct"/>
          </w:tcPr>
          <w:p w14:paraId="6701837F" w14:textId="77777777" w:rsidR="00266188" w:rsidRPr="000B57CC" w:rsidRDefault="00266188" w:rsidP="008D452A">
            <w:pPr>
              <w:spacing w:before="0"/>
              <w:rPr>
                <w:sz w:val="20"/>
                <w:szCs w:val="20"/>
              </w:rPr>
            </w:pPr>
            <w:r w:rsidRPr="000B57CC">
              <w:rPr>
                <w:sz w:val="20"/>
                <w:szCs w:val="20"/>
              </w:rPr>
              <w:t xml:space="preserve">Chyba či problémy znemožňující používání části </w:t>
            </w:r>
            <w:r w:rsidR="000B57CC">
              <w:rPr>
                <w:sz w:val="20"/>
                <w:szCs w:val="20"/>
              </w:rPr>
              <w:t>produktu</w:t>
            </w:r>
            <w:r w:rsidRPr="000B57CC">
              <w:rPr>
                <w:sz w:val="20"/>
                <w:szCs w:val="20"/>
              </w:rPr>
              <w:t xml:space="preserve"> (tj. omezující užívání </w:t>
            </w:r>
            <w:r w:rsidR="000B57CC">
              <w:rPr>
                <w:sz w:val="20"/>
                <w:szCs w:val="20"/>
              </w:rPr>
              <w:t>p</w:t>
            </w:r>
            <w:r w:rsidRPr="000B57CC">
              <w:rPr>
                <w:sz w:val="20"/>
                <w:szCs w:val="20"/>
              </w:rPr>
              <w:t xml:space="preserve">roduktu), které způsobují významné problémy při používání, avšak jsou překonatelné dočasným náhradním postupem nebo způsobují, že část </w:t>
            </w:r>
            <w:r w:rsidR="000B57CC">
              <w:rPr>
                <w:sz w:val="20"/>
                <w:szCs w:val="20"/>
              </w:rPr>
              <w:t>produktu</w:t>
            </w:r>
            <w:r w:rsidRPr="000B57CC">
              <w:rPr>
                <w:sz w:val="20"/>
                <w:szCs w:val="20"/>
              </w:rPr>
              <w:t xml:space="preserve"> se významně odchyluje od specifikace v dokumentaci/</w:t>
            </w:r>
            <w:proofErr w:type="spellStart"/>
            <w:r w:rsidRPr="000B57CC">
              <w:rPr>
                <w:sz w:val="20"/>
                <w:szCs w:val="20"/>
              </w:rPr>
              <w:t>helpu</w:t>
            </w:r>
            <w:proofErr w:type="spellEnd"/>
            <w:r w:rsidRPr="000B57CC">
              <w:rPr>
                <w:sz w:val="20"/>
                <w:szCs w:val="20"/>
              </w:rPr>
              <w:t>, avšak neomezuje zcela blokujícím způsobem jeho funkčnost.</w:t>
            </w:r>
          </w:p>
        </w:tc>
      </w:tr>
      <w:tr w:rsidR="00266188" w:rsidRPr="000B57CC" w14:paraId="6D1BEF1C" w14:textId="77777777" w:rsidTr="000B57CC">
        <w:tc>
          <w:tcPr>
            <w:tcW w:w="710" w:type="pct"/>
          </w:tcPr>
          <w:p w14:paraId="6E86844C" w14:textId="77777777" w:rsidR="00266188" w:rsidRPr="000B57CC" w:rsidRDefault="00266188" w:rsidP="008D452A">
            <w:pPr>
              <w:spacing w:before="0"/>
              <w:rPr>
                <w:sz w:val="20"/>
                <w:szCs w:val="20"/>
              </w:rPr>
            </w:pPr>
            <w:r w:rsidRPr="000B57CC">
              <w:rPr>
                <w:sz w:val="20"/>
                <w:szCs w:val="20"/>
              </w:rPr>
              <w:t xml:space="preserve">C = </w:t>
            </w:r>
            <w:r w:rsidR="000B57CC">
              <w:rPr>
                <w:sz w:val="20"/>
                <w:szCs w:val="20"/>
              </w:rPr>
              <w:t>ostatní</w:t>
            </w:r>
          </w:p>
        </w:tc>
        <w:tc>
          <w:tcPr>
            <w:tcW w:w="4290" w:type="pct"/>
          </w:tcPr>
          <w:p w14:paraId="398E4754" w14:textId="7A35ED06" w:rsidR="00266188" w:rsidRDefault="00266188" w:rsidP="008D452A">
            <w:pPr>
              <w:spacing w:before="0"/>
              <w:rPr>
                <w:sz w:val="20"/>
                <w:szCs w:val="20"/>
              </w:rPr>
            </w:pPr>
            <w:r w:rsidRPr="000B57CC">
              <w:rPr>
                <w:sz w:val="20"/>
                <w:szCs w:val="20"/>
              </w:rPr>
              <w:t xml:space="preserve">Chyba či problémy, které komplikují používání určité funkcionality </w:t>
            </w:r>
            <w:r w:rsidR="000B57CC">
              <w:rPr>
                <w:sz w:val="20"/>
                <w:szCs w:val="20"/>
              </w:rPr>
              <w:t>produktu</w:t>
            </w:r>
            <w:r w:rsidRPr="000B57CC">
              <w:rPr>
                <w:sz w:val="20"/>
                <w:szCs w:val="20"/>
              </w:rPr>
              <w:t xml:space="preserve"> (tj. komplikující postupy při práci s</w:t>
            </w:r>
            <w:r w:rsidR="00E029FA">
              <w:rPr>
                <w:sz w:val="20"/>
                <w:szCs w:val="20"/>
              </w:rPr>
              <w:t xml:space="preserve"> </w:t>
            </w:r>
            <w:r w:rsidR="000B57CC">
              <w:rPr>
                <w:sz w:val="20"/>
                <w:szCs w:val="20"/>
              </w:rPr>
              <w:t>produkt</w:t>
            </w:r>
            <w:r w:rsidR="00E029FA">
              <w:rPr>
                <w:sz w:val="20"/>
                <w:szCs w:val="20"/>
              </w:rPr>
              <w:t>y</w:t>
            </w:r>
            <w:r w:rsidRPr="000B57CC">
              <w:rPr>
                <w:sz w:val="20"/>
                <w:szCs w:val="20"/>
              </w:rPr>
              <w:t>) s možností alternativního způsobu řešení, tj. takové, které se projevují v neshodě ovládání či výstupů s chováním popsaným v dokumentaci/</w:t>
            </w:r>
            <w:proofErr w:type="spellStart"/>
            <w:r w:rsidRPr="000B57CC">
              <w:rPr>
                <w:sz w:val="20"/>
                <w:szCs w:val="20"/>
              </w:rPr>
              <w:t>helpu</w:t>
            </w:r>
            <w:proofErr w:type="spellEnd"/>
            <w:r w:rsidRPr="000B57CC">
              <w:rPr>
                <w:sz w:val="20"/>
                <w:szCs w:val="20"/>
              </w:rPr>
              <w:t>, nebo nejsou uvedeny v předcházejících kategoriích.</w:t>
            </w:r>
          </w:p>
          <w:p w14:paraId="225334C3" w14:textId="77777777" w:rsidR="000B57CC" w:rsidRPr="000B57CC" w:rsidRDefault="000B57CC" w:rsidP="008D452A">
            <w:pPr>
              <w:spacing w:before="0"/>
              <w:rPr>
                <w:sz w:val="20"/>
                <w:szCs w:val="20"/>
              </w:rPr>
            </w:pPr>
            <w:r>
              <w:rPr>
                <w:sz w:val="20"/>
                <w:szCs w:val="20"/>
              </w:rPr>
              <w:t>C</w:t>
            </w:r>
            <w:r w:rsidRPr="000B57CC">
              <w:rPr>
                <w:sz w:val="20"/>
                <w:szCs w:val="20"/>
              </w:rPr>
              <w:t>hyba v </w:t>
            </w:r>
            <w:r>
              <w:rPr>
                <w:sz w:val="20"/>
                <w:szCs w:val="20"/>
              </w:rPr>
              <w:t>produktu</w:t>
            </w:r>
            <w:r w:rsidRPr="000B57CC">
              <w:rPr>
                <w:sz w:val="20"/>
                <w:szCs w:val="20"/>
              </w:rPr>
              <w:t xml:space="preserve"> nebo jeho části málo závažného charakteru, která nekomplikuje provoz a nevyžaduje rychlé řešení.</w:t>
            </w:r>
          </w:p>
        </w:tc>
      </w:tr>
    </w:tbl>
    <w:p w14:paraId="63B0EFF1" w14:textId="77777777" w:rsidR="00266188" w:rsidRPr="00DB1D07" w:rsidRDefault="00266188" w:rsidP="00266188">
      <w:pPr>
        <w:spacing w:before="120"/>
        <w:rPr>
          <w:sz w:val="20"/>
          <w:szCs w:val="20"/>
        </w:rPr>
      </w:pPr>
    </w:p>
    <w:p w14:paraId="15F1EA9D" w14:textId="77777777" w:rsidR="00266188" w:rsidRPr="00DB1D07" w:rsidRDefault="00266188" w:rsidP="00FE31E5">
      <w:pPr>
        <w:pStyle w:val="Odstavecseseznamem"/>
        <w:widowControl w:val="0"/>
        <w:numPr>
          <w:ilvl w:val="0"/>
          <w:numId w:val="18"/>
        </w:numPr>
        <w:autoSpaceDE w:val="0"/>
        <w:autoSpaceDN w:val="0"/>
        <w:adjustRightInd w:val="0"/>
        <w:spacing w:line="220" w:lineRule="atLeast"/>
        <w:jc w:val="both"/>
        <w:rPr>
          <w:b/>
          <w:bCs/>
          <w:sz w:val="20"/>
          <w:szCs w:val="20"/>
        </w:rPr>
      </w:pPr>
      <w:r w:rsidRPr="00DB1D07">
        <w:rPr>
          <w:b/>
          <w:bCs/>
          <w:sz w:val="20"/>
          <w:szCs w:val="20"/>
        </w:rPr>
        <w:t xml:space="preserve">Kategorizace Požadavků – dle úrovně potřeby </w:t>
      </w:r>
      <w:r w:rsidR="0073618E" w:rsidRPr="00DB1D07">
        <w:rPr>
          <w:b/>
          <w:bCs/>
          <w:sz w:val="20"/>
          <w:szCs w:val="20"/>
        </w:rPr>
        <w:t>o</w:t>
      </w:r>
      <w:r w:rsidRPr="00DB1D07">
        <w:rPr>
          <w:b/>
          <w:bCs/>
          <w:sz w:val="20"/>
          <w:szCs w:val="20"/>
        </w:rPr>
        <w:t>bjednatele</w:t>
      </w:r>
    </w:p>
    <w:tbl>
      <w:tblPr>
        <w:tblStyle w:val="Mkatabulky"/>
        <w:tblW w:w="4776" w:type="pct"/>
        <w:tblInd w:w="421" w:type="dxa"/>
        <w:tblLayout w:type="fixed"/>
        <w:tblLook w:val="04A0" w:firstRow="1" w:lastRow="0" w:firstColumn="1" w:lastColumn="0" w:noHBand="0" w:noVBand="1"/>
      </w:tblPr>
      <w:tblGrid>
        <w:gridCol w:w="1274"/>
        <w:gridCol w:w="7701"/>
      </w:tblGrid>
      <w:tr w:rsidR="00266188" w:rsidRPr="00DB1D07" w14:paraId="349F06D2" w14:textId="77777777" w:rsidTr="000B57CC">
        <w:tc>
          <w:tcPr>
            <w:tcW w:w="710" w:type="pct"/>
            <w:shd w:val="clear" w:color="auto" w:fill="D9D9D9" w:themeFill="background1" w:themeFillShade="D9"/>
          </w:tcPr>
          <w:p w14:paraId="7CC23863" w14:textId="77777777" w:rsidR="00266188" w:rsidRPr="00DB1D07" w:rsidRDefault="00266188" w:rsidP="008D452A">
            <w:pPr>
              <w:spacing w:before="0"/>
              <w:rPr>
                <w:b/>
                <w:sz w:val="20"/>
                <w:szCs w:val="20"/>
              </w:rPr>
            </w:pPr>
            <w:r w:rsidRPr="00DB1D07">
              <w:rPr>
                <w:b/>
                <w:sz w:val="20"/>
                <w:szCs w:val="20"/>
              </w:rPr>
              <w:t xml:space="preserve">Kategorie </w:t>
            </w:r>
          </w:p>
        </w:tc>
        <w:tc>
          <w:tcPr>
            <w:tcW w:w="4290" w:type="pct"/>
            <w:shd w:val="clear" w:color="auto" w:fill="D9D9D9" w:themeFill="background1" w:themeFillShade="D9"/>
          </w:tcPr>
          <w:p w14:paraId="41FA2660" w14:textId="77777777" w:rsidR="00266188" w:rsidRPr="00DB1D07" w:rsidRDefault="00266188" w:rsidP="008D452A">
            <w:pPr>
              <w:spacing w:before="0"/>
              <w:rPr>
                <w:b/>
                <w:sz w:val="20"/>
                <w:szCs w:val="20"/>
              </w:rPr>
            </w:pPr>
            <w:r w:rsidRPr="00DB1D07">
              <w:rPr>
                <w:b/>
                <w:sz w:val="20"/>
                <w:szCs w:val="20"/>
              </w:rPr>
              <w:t>Charakter Požadavku</w:t>
            </w:r>
          </w:p>
        </w:tc>
      </w:tr>
      <w:tr w:rsidR="00266188" w:rsidRPr="00DB1D07" w14:paraId="152FEFEA" w14:textId="77777777" w:rsidTr="000B57CC">
        <w:tc>
          <w:tcPr>
            <w:tcW w:w="710" w:type="pct"/>
          </w:tcPr>
          <w:p w14:paraId="53D566E0" w14:textId="77777777" w:rsidR="00266188" w:rsidRPr="00DB1D07" w:rsidRDefault="00266188" w:rsidP="008D452A">
            <w:pPr>
              <w:rPr>
                <w:sz w:val="20"/>
                <w:szCs w:val="20"/>
              </w:rPr>
            </w:pPr>
            <w:r w:rsidRPr="00DB1D07">
              <w:rPr>
                <w:sz w:val="20"/>
                <w:szCs w:val="20"/>
              </w:rPr>
              <w:t>Změna</w:t>
            </w:r>
          </w:p>
        </w:tc>
        <w:tc>
          <w:tcPr>
            <w:tcW w:w="4290" w:type="pct"/>
          </w:tcPr>
          <w:p w14:paraId="3CD88F3E" w14:textId="77777777" w:rsidR="00266188" w:rsidRDefault="00266188" w:rsidP="008D452A">
            <w:pPr>
              <w:rPr>
                <w:sz w:val="20"/>
                <w:szCs w:val="20"/>
              </w:rPr>
            </w:pPr>
            <w:r w:rsidRPr="00DB1D07">
              <w:rPr>
                <w:sz w:val="20"/>
                <w:szCs w:val="20"/>
              </w:rPr>
              <w:t xml:space="preserve">Jakékoliv dočasné nebo trvalé změny v nastavení nebo konfiguraci provozovaného </w:t>
            </w:r>
            <w:r w:rsidR="0073618E" w:rsidRPr="00DB1D07">
              <w:rPr>
                <w:sz w:val="20"/>
                <w:szCs w:val="20"/>
              </w:rPr>
              <w:t>p</w:t>
            </w:r>
            <w:r w:rsidRPr="00DB1D07">
              <w:rPr>
                <w:sz w:val="20"/>
                <w:szCs w:val="20"/>
              </w:rPr>
              <w:t xml:space="preserve">roduktu vyvolané Objednatelem. Přesně definované a plně dokumentované změny </w:t>
            </w:r>
            <w:r w:rsidR="0073618E" w:rsidRPr="00DB1D07">
              <w:rPr>
                <w:sz w:val="20"/>
                <w:szCs w:val="20"/>
              </w:rPr>
              <w:t>p</w:t>
            </w:r>
            <w:r w:rsidRPr="00DB1D07">
              <w:rPr>
                <w:sz w:val="20"/>
                <w:szCs w:val="20"/>
              </w:rPr>
              <w:t xml:space="preserve">oskytovatelem, </w:t>
            </w:r>
            <w:r w:rsidRPr="00DB1D07">
              <w:rPr>
                <w:sz w:val="20"/>
                <w:szCs w:val="20"/>
              </w:rPr>
              <w:lastRenderedPageBreak/>
              <w:t xml:space="preserve">které jsou schváleny předem </w:t>
            </w:r>
            <w:r w:rsidR="0073618E" w:rsidRPr="00DB1D07">
              <w:rPr>
                <w:sz w:val="20"/>
                <w:szCs w:val="20"/>
              </w:rPr>
              <w:t>o</w:t>
            </w:r>
            <w:r w:rsidRPr="00DB1D07">
              <w:rPr>
                <w:sz w:val="20"/>
                <w:szCs w:val="20"/>
              </w:rPr>
              <w:t>bjednatelem. Změny nemění zásadním způsobem funkčnost nebo programové vybavení.</w:t>
            </w:r>
          </w:p>
          <w:p w14:paraId="5AFC1EA1" w14:textId="0FA0BE0F" w:rsidR="00B35E60" w:rsidRPr="00DB1D07" w:rsidRDefault="009B4BEC" w:rsidP="008D452A">
            <w:pPr>
              <w:rPr>
                <w:sz w:val="20"/>
                <w:szCs w:val="20"/>
              </w:rPr>
            </w:pPr>
            <w:r>
              <w:rPr>
                <w:sz w:val="20"/>
                <w:szCs w:val="20"/>
              </w:rPr>
              <w:t>Pokud objednatel požaduje změny většího rozsahu, t</w:t>
            </w:r>
            <w:r w:rsidR="00B35E60">
              <w:rPr>
                <w:sz w:val="20"/>
                <w:szCs w:val="20"/>
              </w:rPr>
              <w:t>ato</w:t>
            </w:r>
            <w:r w:rsidR="00B35E60" w:rsidRPr="00DB1D07">
              <w:rPr>
                <w:sz w:val="20"/>
                <w:szCs w:val="20"/>
              </w:rPr>
              <w:t xml:space="preserve"> služba</w:t>
            </w:r>
            <w:r w:rsidR="00B35E60">
              <w:rPr>
                <w:sz w:val="20"/>
                <w:szCs w:val="20"/>
              </w:rPr>
              <w:t xml:space="preserve"> může být poskytovatelem vyhodnocena jako placená</w:t>
            </w:r>
            <w:r w:rsidR="00B35E60" w:rsidRPr="00DB1D07">
              <w:rPr>
                <w:sz w:val="20"/>
                <w:szCs w:val="20"/>
              </w:rPr>
              <w:t xml:space="preserve">, </w:t>
            </w:r>
            <w:r w:rsidR="00B35E60">
              <w:rPr>
                <w:sz w:val="20"/>
                <w:szCs w:val="20"/>
              </w:rPr>
              <w:t xml:space="preserve">a </w:t>
            </w:r>
            <w:r w:rsidR="00B35E60" w:rsidRPr="00DB1D07">
              <w:rPr>
                <w:sz w:val="20"/>
                <w:szCs w:val="20"/>
              </w:rPr>
              <w:t>která je naceněna poskytovatelem dle každého případu. Hodinová sazba je stanovena dle čl.</w:t>
            </w:r>
            <w:r w:rsidR="009E762F">
              <w:rPr>
                <w:sz w:val="20"/>
                <w:szCs w:val="20"/>
              </w:rPr>
              <w:t xml:space="preserve"> </w:t>
            </w:r>
            <w:r w:rsidR="007A2294">
              <w:rPr>
                <w:sz w:val="20"/>
                <w:szCs w:val="20"/>
              </w:rPr>
              <w:t>4</w:t>
            </w:r>
            <w:r w:rsidR="00B35E60" w:rsidRPr="00DB1D07">
              <w:rPr>
                <w:sz w:val="20"/>
                <w:szCs w:val="20"/>
              </w:rPr>
              <w:t xml:space="preserve"> odst.</w:t>
            </w:r>
            <w:r w:rsidR="009E762F">
              <w:rPr>
                <w:sz w:val="20"/>
                <w:szCs w:val="20"/>
              </w:rPr>
              <w:t xml:space="preserve"> </w:t>
            </w:r>
            <w:r w:rsidR="00AD61B7">
              <w:rPr>
                <w:sz w:val="20"/>
                <w:szCs w:val="20"/>
              </w:rPr>
              <w:t>4</w:t>
            </w:r>
            <w:r w:rsidR="00B35E60" w:rsidRPr="00DB1D07">
              <w:rPr>
                <w:sz w:val="20"/>
                <w:szCs w:val="20"/>
              </w:rPr>
              <w:t xml:space="preserve"> této smlouvy.</w:t>
            </w:r>
          </w:p>
        </w:tc>
      </w:tr>
      <w:tr w:rsidR="00266188" w:rsidRPr="00DB1D07" w14:paraId="26DE1BF9" w14:textId="77777777" w:rsidTr="000B57CC">
        <w:tc>
          <w:tcPr>
            <w:tcW w:w="710" w:type="pct"/>
          </w:tcPr>
          <w:p w14:paraId="6B13AD49" w14:textId="77777777" w:rsidR="00266188" w:rsidRPr="00DB1D07" w:rsidRDefault="0073618E" w:rsidP="008D452A">
            <w:pPr>
              <w:rPr>
                <w:sz w:val="20"/>
                <w:szCs w:val="20"/>
              </w:rPr>
            </w:pPr>
            <w:r w:rsidRPr="00DB1D07">
              <w:rPr>
                <w:sz w:val="20"/>
                <w:szCs w:val="20"/>
              </w:rPr>
              <w:lastRenderedPageBreak/>
              <w:t>Požadavek, n</w:t>
            </w:r>
            <w:r w:rsidR="00266188" w:rsidRPr="00DB1D07">
              <w:rPr>
                <w:sz w:val="20"/>
                <w:szCs w:val="20"/>
              </w:rPr>
              <w:t>ová funkcionalita</w:t>
            </w:r>
          </w:p>
        </w:tc>
        <w:tc>
          <w:tcPr>
            <w:tcW w:w="4290" w:type="pct"/>
          </w:tcPr>
          <w:p w14:paraId="6CEBBC15" w14:textId="5576B176" w:rsidR="00F36ADE" w:rsidRPr="00DB1D07" w:rsidRDefault="00266188" w:rsidP="008D452A">
            <w:pPr>
              <w:rPr>
                <w:sz w:val="20"/>
                <w:szCs w:val="20"/>
              </w:rPr>
            </w:pPr>
            <w:r w:rsidRPr="00DB1D07">
              <w:rPr>
                <w:sz w:val="20"/>
                <w:szCs w:val="20"/>
              </w:rPr>
              <w:t>Změna, která typicky mění funkčnost stávajícího systému a komplexností odpovídá projektu ke schválení</w:t>
            </w:r>
            <w:r w:rsidR="0073618E" w:rsidRPr="00DB1D07">
              <w:rPr>
                <w:sz w:val="20"/>
                <w:szCs w:val="20"/>
              </w:rPr>
              <w:t xml:space="preserve">, respektive k nacenění. </w:t>
            </w:r>
            <w:r w:rsidRPr="00DB1D07">
              <w:rPr>
                <w:sz w:val="20"/>
                <w:szCs w:val="20"/>
              </w:rPr>
              <w:t xml:space="preserve">Vyžaduje analýzu </w:t>
            </w:r>
            <w:r w:rsidR="0073618E" w:rsidRPr="00DB1D07">
              <w:rPr>
                <w:sz w:val="20"/>
                <w:szCs w:val="20"/>
              </w:rPr>
              <w:t>poskytovatele nebo tvorbu byznys zadání</w:t>
            </w:r>
            <w:r w:rsidR="00497B3D">
              <w:rPr>
                <w:sz w:val="20"/>
                <w:szCs w:val="20"/>
              </w:rPr>
              <w:t xml:space="preserve"> </w:t>
            </w:r>
            <w:r w:rsidR="0073618E" w:rsidRPr="00DB1D07">
              <w:rPr>
                <w:sz w:val="20"/>
                <w:szCs w:val="20"/>
              </w:rPr>
              <w:t>v součinnosti obou smluvních stran</w:t>
            </w:r>
            <w:r w:rsidRPr="00DB1D07">
              <w:rPr>
                <w:sz w:val="20"/>
                <w:szCs w:val="20"/>
              </w:rPr>
              <w:t xml:space="preserve">. Novou funkcionalitu může vyvolat </w:t>
            </w:r>
            <w:r w:rsidR="0073618E" w:rsidRPr="00DB1D07">
              <w:rPr>
                <w:sz w:val="20"/>
                <w:szCs w:val="20"/>
              </w:rPr>
              <w:t>o</w:t>
            </w:r>
            <w:r w:rsidRPr="00DB1D07">
              <w:rPr>
                <w:sz w:val="20"/>
                <w:szCs w:val="20"/>
              </w:rPr>
              <w:t xml:space="preserve">bjednatel, popřípadě </w:t>
            </w:r>
            <w:r w:rsidR="0073618E" w:rsidRPr="00DB1D07">
              <w:rPr>
                <w:sz w:val="20"/>
                <w:szCs w:val="20"/>
              </w:rPr>
              <w:t>p</w:t>
            </w:r>
            <w:r w:rsidRPr="00DB1D07">
              <w:rPr>
                <w:sz w:val="20"/>
                <w:szCs w:val="20"/>
              </w:rPr>
              <w:t xml:space="preserve">oskytovatel v rámci plánovaného rozvoje </w:t>
            </w:r>
            <w:r w:rsidR="0073618E" w:rsidRPr="00DB1D07">
              <w:rPr>
                <w:sz w:val="20"/>
                <w:szCs w:val="20"/>
              </w:rPr>
              <w:t>produktu</w:t>
            </w:r>
            <w:r w:rsidRPr="00DB1D07">
              <w:rPr>
                <w:sz w:val="20"/>
                <w:szCs w:val="20"/>
              </w:rPr>
              <w:t xml:space="preserve"> a nabídne </w:t>
            </w:r>
            <w:r w:rsidR="0073618E" w:rsidRPr="00DB1D07">
              <w:rPr>
                <w:sz w:val="20"/>
                <w:szCs w:val="20"/>
              </w:rPr>
              <w:t>o</w:t>
            </w:r>
            <w:r w:rsidRPr="00DB1D07">
              <w:rPr>
                <w:sz w:val="20"/>
                <w:szCs w:val="20"/>
              </w:rPr>
              <w:t xml:space="preserve">bjednateli </w:t>
            </w:r>
            <w:r w:rsidR="0073618E" w:rsidRPr="00DB1D07">
              <w:rPr>
                <w:sz w:val="20"/>
                <w:szCs w:val="20"/>
              </w:rPr>
              <w:t xml:space="preserve">k </w:t>
            </w:r>
            <w:r w:rsidRPr="00DB1D07">
              <w:rPr>
                <w:sz w:val="20"/>
                <w:szCs w:val="20"/>
              </w:rPr>
              <w:t>realizaci.</w:t>
            </w:r>
          </w:p>
          <w:p w14:paraId="2A9B677E" w14:textId="24A7FE06" w:rsidR="00266188" w:rsidRPr="00DB1D07" w:rsidRDefault="00B35E60" w:rsidP="008D452A">
            <w:pPr>
              <w:rPr>
                <w:sz w:val="20"/>
                <w:szCs w:val="20"/>
              </w:rPr>
            </w:pPr>
            <w:r>
              <w:rPr>
                <w:sz w:val="20"/>
                <w:szCs w:val="20"/>
              </w:rPr>
              <w:t>P</w:t>
            </w:r>
            <w:r w:rsidR="00822BB6" w:rsidRPr="00DB1D07">
              <w:rPr>
                <w:sz w:val="20"/>
                <w:szCs w:val="20"/>
              </w:rPr>
              <w:t>lacená služba, která je naceněna poskytovatelem dle každého případu. Hodinová sazba je stanovena dle čl.</w:t>
            </w:r>
            <w:r w:rsidR="009E762F">
              <w:rPr>
                <w:sz w:val="20"/>
                <w:szCs w:val="20"/>
              </w:rPr>
              <w:t xml:space="preserve"> </w:t>
            </w:r>
            <w:r w:rsidR="007A2294">
              <w:rPr>
                <w:sz w:val="20"/>
                <w:szCs w:val="20"/>
              </w:rPr>
              <w:t>4</w:t>
            </w:r>
            <w:r w:rsidR="00822BB6" w:rsidRPr="00DB1D07">
              <w:rPr>
                <w:sz w:val="20"/>
                <w:szCs w:val="20"/>
              </w:rPr>
              <w:t xml:space="preserve"> odst.</w:t>
            </w:r>
            <w:r w:rsidR="009E762F">
              <w:rPr>
                <w:sz w:val="20"/>
                <w:szCs w:val="20"/>
              </w:rPr>
              <w:t xml:space="preserve"> </w:t>
            </w:r>
            <w:r w:rsidR="00AD61B7">
              <w:rPr>
                <w:sz w:val="20"/>
                <w:szCs w:val="20"/>
              </w:rPr>
              <w:t>4</w:t>
            </w:r>
            <w:r w:rsidR="00822BB6" w:rsidRPr="00DB1D07">
              <w:rPr>
                <w:sz w:val="20"/>
                <w:szCs w:val="20"/>
              </w:rPr>
              <w:t xml:space="preserve"> této smlouvy.</w:t>
            </w:r>
          </w:p>
        </w:tc>
      </w:tr>
      <w:tr w:rsidR="00266188" w:rsidRPr="00DB1D07" w14:paraId="6A238979" w14:textId="77777777" w:rsidTr="000B57CC">
        <w:tc>
          <w:tcPr>
            <w:tcW w:w="710" w:type="pct"/>
          </w:tcPr>
          <w:p w14:paraId="31E3F913" w14:textId="77777777" w:rsidR="00266188" w:rsidRPr="00DB1D07" w:rsidRDefault="00266188" w:rsidP="008D452A">
            <w:pPr>
              <w:rPr>
                <w:sz w:val="20"/>
                <w:szCs w:val="20"/>
              </w:rPr>
            </w:pPr>
            <w:r w:rsidRPr="00DB1D07">
              <w:rPr>
                <w:sz w:val="20"/>
                <w:szCs w:val="20"/>
              </w:rPr>
              <w:t>Konzultace</w:t>
            </w:r>
          </w:p>
        </w:tc>
        <w:tc>
          <w:tcPr>
            <w:tcW w:w="4290" w:type="pct"/>
          </w:tcPr>
          <w:p w14:paraId="11D70AAC" w14:textId="77777777" w:rsidR="00B35E60" w:rsidRDefault="00266188" w:rsidP="008D452A">
            <w:pPr>
              <w:rPr>
                <w:sz w:val="20"/>
                <w:szCs w:val="20"/>
              </w:rPr>
            </w:pPr>
            <w:r w:rsidRPr="00DB1D07">
              <w:rPr>
                <w:sz w:val="20"/>
                <w:szCs w:val="20"/>
              </w:rPr>
              <w:t xml:space="preserve">Poskytnutí </w:t>
            </w:r>
            <w:r w:rsidR="00822BB6" w:rsidRPr="00DB1D07">
              <w:rPr>
                <w:sz w:val="20"/>
                <w:szCs w:val="20"/>
              </w:rPr>
              <w:t xml:space="preserve">drobných </w:t>
            </w:r>
            <w:r w:rsidRPr="00DB1D07">
              <w:rPr>
                <w:sz w:val="20"/>
                <w:szCs w:val="20"/>
              </w:rPr>
              <w:t xml:space="preserve">konzultací formou online nebo osobní návštěvy konzultanta </w:t>
            </w:r>
            <w:r w:rsidR="00822BB6" w:rsidRPr="00DB1D07">
              <w:rPr>
                <w:sz w:val="20"/>
                <w:szCs w:val="20"/>
              </w:rPr>
              <w:t>p</w:t>
            </w:r>
            <w:r w:rsidRPr="00DB1D07">
              <w:rPr>
                <w:sz w:val="20"/>
                <w:szCs w:val="20"/>
              </w:rPr>
              <w:t xml:space="preserve">oskytovatele v zařízení </w:t>
            </w:r>
            <w:r w:rsidR="00822BB6" w:rsidRPr="00DB1D07">
              <w:rPr>
                <w:sz w:val="20"/>
                <w:szCs w:val="20"/>
              </w:rPr>
              <w:t>o</w:t>
            </w:r>
            <w:r w:rsidRPr="00DB1D07">
              <w:rPr>
                <w:sz w:val="20"/>
                <w:szCs w:val="20"/>
              </w:rPr>
              <w:t>bjednatele. Téma je předem dohodnuto. Cílem je předání informací vedoucí k efektivnější práci s </w:t>
            </w:r>
            <w:r w:rsidR="00822BB6" w:rsidRPr="00DB1D07">
              <w:rPr>
                <w:sz w:val="20"/>
                <w:szCs w:val="20"/>
              </w:rPr>
              <w:t>produktem</w:t>
            </w:r>
            <w:r w:rsidRPr="00DB1D07">
              <w:rPr>
                <w:sz w:val="20"/>
                <w:szCs w:val="20"/>
              </w:rPr>
              <w:t xml:space="preserve">. </w:t>
            </w:r>
          </w:p>
          <w:p w14:paraId="01C127E1" w14:textId="5BC8E4F9" w:rsidR="00266188" w:rsidRPr="00DB1D07" w:rsidRDefault="00266188" w:rsidP="008D452A">
            <w:pPr>
              <w:rPr>
                <w:sz w:val="20"/>
                <w:szCs w:val="20"/>
              </w:rPr>
            </w:pPr>
            <w:r w:rsidRPr="00DB1D07">
              <w:rPr>
                <w:sz w:val="20"/>
                <w:szCs w:val="20"/>
              </w:rPr>
              <w:t>Služba je poskytována v rámci měsíční paušálu této Servisní smlouvy.</w:t>
            </w:r>
            <w:r w:rsidR="00866812">
              <w:rPr>
                <w:sz w:val="20"/>
                <w:szCs w:val="20"/>
              </w:rPr>
              <w:t xml:space="preserve"> Pokud jde o konzultaci většího rozsahu, dle dohody </w:t>
            </w:r>
            <w:r w:rsidR="009B4BEC">
              <w:rPr>
                <w:sz w:val="20"/>
                <w:szCs w:val="20"/>
              </w:rPr>
              <w:t>se může j</w:t>
            </w:r>
            <w:r w:rsidR="00866812">
              <w:rPr>
                <w:sz w:val="20"/>
                <w:szCs w:val="20"/>
              </w:rPr>
              <w:t>edn</w:t>
            </w:r>
            <w:r w:rsidR="009B4BEC">
              <w:rPr>
                <w:sz w:val="20"/>
                <w:szCs w:val="20"/>
              </w:rPr>
              <w:t>at</w:t>
            </w:r>
            <w:r w:rsidR="00866812">
              <w:rPr>
                <w:sz w:val="20"/>
                <w:szCs w:val="20"/>
              </w:rPr>
              <w:t xml:space="preserve"> o tzv. analýzu, která je p</w:t>
            </w:r>
            <w:r w:rsidR="00866812" w:rsidRPr="00DB1D07">
              <w:rPr>
                <w:sz w:val="20"/>
                <w:szCs w:val="20"/>
              </w:rPr>
              <w:t>lacen</w:t>
            </w:r>
            <w:r w:rsidR="00866812">
              <w:rPr>
                <w:sz w:val="20"/>
                <w:szCs w:val="20"/>
              </w:rPr>
              <w:t>ou</w:t>
            </w:r>
            <w:r w:rsidR="00866812" w:rsidRPr="00DB1D07">
              <w:rPr>
                <w:sz w:val="20"/>
                <w:szCs w:val="20"/>
              </w:rPr>
              <w:t xml:space="preserve"> služb</w:t>
            </w:r>
            <w:r w:rsidR="00866812">
              <w:rPr>
                <w:sz w:val="20"/>
                <w:szCs w:val="20"/>
              </w:rPr>
              <w:t>ou</w:t>
            </w:r>
            <w:r w:rsidR="00866812" w:rsidRPr="00DB1D07">
              <w:rPr>
                <w:sz w:val="20"/>
                <w:szCs w:val="20"/>
              </w:rPr>
              <w:t xml:space="preserve">, </w:t>
            </w:r>
            <w:r w:rsidR="00866812">
              <w:rPr>
                <w:sz w:val="20"/>
                <w:szCs w:val="20"/>
              </w:rPr>
              <w:t xml:space="preserve">a </w:t>
            </w:r>
            <w:r w:rsidR="00866812" w:rsidRPr="00DB1D07">
              <w:rPr>
                <w:sz w:val="20"/>
                <w:szCs w:val="20"/>
              </w:rPr>
              <w:t>která je naceněna poskytovatelem dle každého případu. Hodinová sazba je stanovena dle čl.</w:t>
            </w:r>
            <w:r w:rsidR="009E762F">
              <w:rPr>
                <w:sz w:val="20"/>
                <w:szCs w:val="20"/>
              </w:rPr>
              <w:t xml:space="preserve"> </w:t>
            </w:r>
            <w:r w:rsidR="007A2294">
              <w:rPr>
                <w:sz w:val="20"/>
                <w:szCs w:val="20"/>
              </w:rPr>
              <w:t>4</w:t>
            </w:r>
            <w:r w:rsidR="00866812" w:rsidRPr="00DB1D07">
              <w:rPr>
                <w:sz w:val="20"/>
                <w:szCs w:val="20"/>
              </w:rPr>
              <w:t xml:space="preserve"> odst.</w:t>
            </w:r>
            <w:r w:rsidR="009E762F">
              <w:rPr>
                <w:sz w:val="20"/>
                <w:szCs w:val="20"/>
              </w:rPr>
              <w:t xml:space="preserve"> </w:t>
            </w:r>
            <w:r w:rsidR="00AD61B7">
              <w:rPr>
                <w:sz w:val="20"/>
                <w:szCs w:val="20"/>
              </w:rPr>
              <w:t>4</w:t>
            </w:r>
            <w:r w:rsidR="00866812" w:rsidRPr="00DB1D07">
              <w:rPr>
                <w:sz w:val="20"/>
                <w:szCs w:val="20"/>
              </w:rPr>
              <w:t xml:space="preserve"> této smlouvy</w:t>
            </w:r>
          </w:p>
        </w:tc>
      </w:tr>
      <w:tr w:rsidR="00266188" w:rsidRPr="00DB1D07" w14:paraId="7AD9CA0B" w14:textId="77777777" w:rsidTr="000B57CC">
        <w:tc>
          <w:tcPr>
            <w:tcW w:w="710" w:type="pct"/>
          </w:tcPr>
          <w:p w14:paraId="705DE3A3" w14:textId="77777777" w:rsidR="00266188" w:rsidRPr="00DB1D07" w:rsidRDefault="00266188" w:rsidP="008D452A">
            <w:pPr>
              <w:rPr>
                <w:sz w:val="20"/>
                <w:szCs w:val="20"/>
              </w:rPr>
            </w:pPr>
            <w:r w:rsidRPr="00DB1D07">
              <w:rPr>
                <w:sz w:val="20"/>
                <w:szCs w:val="20"/>
              </w:rPr>
              <w:t>Školení</w:t>
            </w:r>
          </w:p>
        </w:tc>
        <w:tc>
          <w:tcPr>
            <w:tcW w:w="4290" w:type="pct"/>
          </w:tcPr>
          <w:p w14:paraId="5CF2DEA5" w14:textId="77777777" w:rsidR="00266188" w:rsidRPr="00DB1D07" w:rsidRDefault="00266188" w:rsidP="008D452A">
            <w:pPr>
              <w:rPr>
                <w:sz w:val="20"/>
                <w:szCs w:val="20"/>
              </w:rPr>
            </w:pPr>
            <w:r w:rsidRPr="00DB1D07">
              <w:rPr>
                <w:sz w:val="20"/>
                <w:szCs w:val="20"/>
              </w:rPr>
              <w:t xml:space="preserve">Poskytnutí školení formou online nebo osobní účasti zaměstnance </w:t>
            </w:r>
            <w:r w:rsidR="00822BB6" w:rsidRPr="00DB1D07">
              <w:rPr>
                <w:sz w:val="20"/>
                <w:szCs w:val="20"/>
              </w:rPr>
              <w:t>p</w:t>
            </w:r>
            <w:r w:rsidRPr="00DB1D07">
              <w:rPr>
                <w:sz w:val="20"/>
                <w:szCs w:val="20"/>
              </w:rPr>
              <w:t xml:space="preserve">oskytovatele. Téma je předem dohodnuto. Cílem je předat znalosti o </w:t>
            </w:r>
            <w:r w:rsidR="00822BB6" w:rsidRPr="00DB1D07">
              <w:rPr>
                <w:sz w:val="20"/>
                <w:szCs w:val="20"/>
              </w:rPr>
              <w:t>produktu</w:t>
            </w:r>
            <w:r w:rsidRPr="00DB1D07">
              <w:rPr>
                <w:sz w:val="20"/>
                <w:szCs w:val="20"/>
              </w:rPr>
              <w:t xml:space="preserve"> a nových funkcích</w:t>
            </w:r>
            <w:r w:rsidR="00F36ADE" w:rsidRPr="00DB1D07">
              <w:rPr>
                <w:sz w:val="20"/>
                <w:szCs w:val="20"/>
              </w:rPr>
              <w:t xml:space="preserve"> na vyžádání objednatele.</w:t>
            </w:r>
          </w:p>
          <w:p w14:paraId="6C5458A6" w14:textId="45051885" w:rsidR="00F36ADE" w:rsidRPr="00DB1D07" w:rsidRDefault="00B35E60" w:rsidP="008D452A">
            <w:pPr>
              <w:rPr>
                <w:sz w:val="20"/>
                <w:szCs w:val="20"/>
              </w:rPr>
            </w:pPr>
            <w:r>
              <w:rPr>
                <w:sz w:val="20"/>
                <w:szCs w:val="20"/>
              </w:rPr>
              <w:t>P</w:t>
            </w:r>
            <w:r w:rsidR="00F36ADE" w:rsidRPr="00DB1D07">
              <w:rPr>
                <w:sz w:val="20"/>
                <w:szCs w:val="20"/>
              </w:rPr>
              <w:t>lacená služba, která je naceněna poskytovatelem dle každého případu. Hodinová sazba je stanovena dle čl.</w:t>
            </w:r>
            <w:r w:rsidR="009E762F">
              <w:rPr>
                <w:sz w:val="20"/>
                <w:szCs w:val="20"/>
              </w:rPr>
              <w:t xml:space="preserve"> </w:t>
            </w:r>
            <w:r w:rsidR="007A2294">
              <w:rPr>
                <w:sz w:val="20"/>
                <w:szCs w:val="20"/>
              </w:rPr>
              <w:t>4</w:t>
            </w:r>
            <w:r w:rsidR="00F36ADE" w:rsidRPr="00DB1D07">
              <w:rPr>
                <w:sz w:val="20"/>
                <w:szCs w:val="20"/>
              </w:rPr>
              <w:t xml:space="preserve"> odst.</w:t>
            </w:r>
            <w:r w:rsidR="009E762F">
              <w:rPr>
                <w:sz w:val="20"/>
                <w:szCs w:val="20"/>
              </w:rPr>
              <w:t xml:space="preserve"> </w:t>
            </w:r>
            <w:r w:rsidR="00AD61B7">
              <w:rPr>
                <w:sz w:val="20"/>
                <w:szCs w:val="20"/>
              </w:rPr>
              <w:t>4</w:t>
            </w:r>
            <w:r w:rsidR="00F36ADE" w:rsidRPr="00DB1D07">
              <w:rPr>
                <w:sz w:val="20"/>
                <w:szCs w:val="20"/>
              </w:rPr>
              <w:t xml:space="preserve"> této smlouvy.</w:t>
            </w:r>
          </w:p>
        </w:tc>
      </w:tr>
    </w:tbl>
    <w:p w14:paraId="1028FE03" w14:textId="77777777" w:rsidR="00266188" w:rsidRPr="00113AA6" w:rsidRDefault="00266188" w:rsidP="00266188">
      <w:pPr>
        <w:rPr>
          <w:rFonts w:asciiTheme="minorHAnsi" w:hAnsiTheme="minorHAnsi"/>
          <w:sz w:val="22"/>
          <w:szCs w:val="22"/>
        </w:rPr>
      </w:pPr>
    </w:p>
    <w:p w14:paraId="0FA56FDE" w14:textId="77777777" w:rsidR="00266188" w:rsidRPr="00266188" w:rsidRDefault="00266188" w:rsidP="00266188">
      <w:pPr>
        <w:widowControl w:val="0"/>
        <w:autoSpaceDE w:val="0"/>
        <w:autoSpaceDN w:val="0"/>
        <w:adjustRightInd w:val="0"/>
        <w:spacing w:line="220" w:lineRule="atLeast"/>
        <w:jc w:val="both"/>
        <w:rPr>
          <w:rFonts w:ascii="Calibri" w:hAnsi="Calibri" w:cs="Calibri"/>
          <w:sz w:val="20"/>
          <w:szCs w:val="20"/>
        </w:rPr>
      </w:pPr>
    </w:p>
    <w:p w14:paraId="58C142A8" w14:textId="77777777" w:rsidR="00F55ED3" w:rsidRDefault="00F55ED3" w:rsidP="00044ABE">
      <w:pPr>
        <w:widowControl w:val="0"/>
        <w:autoSpaceDE w:val="0"/>
        <w:autoSpaceDN w:val="0"/>
        <w:adjustRightInd w:val="0"/>
        <w:spacing w:line="220" w:lineRule="atLeast"/>
        <w:rPr>
          <w:rFonts w:ascii="Cambria" w:hAnsi="Cambria"/>
          <w:sz w:val="20"/>
          <w:szCs w:val="20"/>
        </w:rPr>
      </w:pPr>
    </w:p>
    <w:p w14:paraId="09270AEA" w14:textId="77777777" w:rsidR="009709ED" w:rsidRPr="00E023AF" w:rsidRDefault="009709ED" w:rsidP="009709ED">
      <w:pPr>
        <w:widowControl w:val="0"/>
        <w:autoSpaceDE w:val="0"/>
        <w:autoSpaceDN w:val="0"/>
        <w:adjustRightInd w:val="0"/>
        <w:spacing w:line="220" w:lineRule="atLeast"/>
        <w:jc w:val="center"/>
        <w:rPr>
          <w:rFonts w:ascii="Calibri" w:hAnsi="Calibri" w:cs="Calibri"/>
          <w:b/>
          <w:sz w:val="22"/>
          <w:szCs w:val="20"/>
        </w:rPr>
      </w:pPr>
      <w:r w:rsidRPr="00E023AF">
        <w:rPr>
          <w:rFonts w:ascii="Calibri" w:hAnsi="Calibri" w:cs="Calibri"/>
          <w:b/>
          <w:sz w:val="22"/>
          <w:szCs w:val="20"/>
        </w:rPr>
        <w:t xml:space="preserve">Článek </w:t>
      </w:r>
      <w:r>
        <w:rPr>
          <w:rFonts w:ascii="Calibri" w:hAnsi="Calibri" w:cs="Calibri"/>
          <w:b/>
          <w:sz w:val="22"/>
          <w:szCs w:val="20"/>
        </w:rPr>
        <w:t>2</w:t>
      </w:r>
    </w:p>
    <w:p w14:paraId="39DA6B5B" w14:textId="77777777" w:rsidR="00D768F3" w:rsidRDefault="009709ED" w:rsidP="009709ED">
      <w:pPr>
        <w:widowControl w:val="0"/>
        <w:autoSpaceDE w:val="0"/>
        <w:autoSpaceDN w:val="0"/>
        <w:adjustRightInd w:val="0"/>
        <w:spacing w:line="220" w:lineRule="atLeast"/>
        <w:jc w:val="center"/>
        <w:rPr>
          <w:rFonts w:ascii="Cambria" w:hAnsi="Cambria"/>
          <w:sz w:val="20"/>
          <w:szCs w:val="20"/>
        </w:rPr>
      </w:pPr>
      <w:r>
        <w:rPr>
          <w:rFonts w:ascii="Calibri" w:hAnsi="Calibri" w:cs="Calibri"/>
          <w:b/>
          <w:sz w:val="20"/>
          <w:szCs w:val="20"/>
        </w:rPr>
        <w:t>Doba poskytování Servisních služeb</w:t>
      </w:r>
    </w:p>
    <w:p w14:paraId="0B554C51" w14:textId="77777777" w:rsidR="00D768F3" w:rsidRDefault="00D768F3" w:rsidP="00D768F3">
      <w:pPr>
        <w:widowControl w:val="0"/>
        <w:autoSpaceDE w:val="0"/>
        <w:autoSpaceDN w:val="0"/>
        <w:adjustRightInd w:val="0"/>
        <w:spacing w:line="220" w:lineRule="atLeast"/>
        <w:jc w:val="both"/>
        <w:rPr>
          <w:rFonts w:ascii="Calibri" w:hAnsi="Calibri" w:cs="Calibri"/>
          <w:sz w:val="20"/>
          <w:szCs w:val="20"/>
        </w:rPr>
      </w:pPr>
    </w:p>
    <w:tbl>
      <w:tblPr>
        <w:tblW w:w="5000" w:type="pct"/>
        <w:tblLook w:val="0000" w:firstRow="0" w:lastRow="0" w:firstColumn="0" w:lastColumn="0" w:noHBand="0" w:noVBand="0"/>
      </w:tblPr>
      <w:tblGrid>
        <w:gridCol w:w="4390"/>
        <w:gridCol w:w="5006"/>
      </w:tblGrid>
      <w:tr w:rsidR="009709ED" w:rsidRPr="0088328C" w14:paraId="17348CEB" w14:textId="77777777" w:rsidTr="009709ED">
        <w:trPr>
          <w:trHeight w:val="267"/>
        </w:trPr>
        <w:tc>
          <w:tcPr>
            <w:tcW w:w="233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25D7320" w14:textId="77777777" w:rsidR="009709ED" w:rsidRPr="0088328C" w:rsidRDefault="009709ED" w:rsidP="008D452A">
            <w:pPr>
              <w:rPr>
                <w:b/>
                <w:sz w:val="20"/>
                <w:szCs w:val="20"/>
              </w:rPr>
            </w:pPr>
            <w:r w:rsidRPr="0088328C">
              <w:rPr>
                <w:b/>
                <w:sz w:val="20"/>
                <w:szCs w:val="20"/>
              </w:rPr>
              <w:t>Servisní služby</w:t>
            </w:r>
          </w:p>
        </w:tc>
        <w:tc>
          <w:tcPr>
            <w:tcW w:w="2664"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36167934" w14:textId="77777777" w:rsidR="009709ED" w:rsidRPr="0088328C" w:rsidRDefault="009709ED" w:rsidP="008D452A">
            <w:pPr>
              <w:rPr>
                <w:b/>
                <w:sz w:val="20"/>
                <w:szCs w:val="20"/>
              </w:rPr>
            </w:pPr>
            <w:r w:rsidRPr="0088328C">
              <w:rPr>
                <w:b/>
                <w:sz w:val="20"/>
                <w:szCs w:val="20"/>
              </w:rPr>
              <w:t>Provozní doba</w:t>
            </w:r>
          </w:p>
        </w:tc>
      </w:tr>
      <w:tr w:rsidR="009709ED" w:rsidRPr="0088328C" w14:paraId="2711257E" w14:textId="77777777" w:rsidTr="009709ED">
        <w:trPr>
          <w:trHeight w:val="688"/>
        </w:trPr>
        <w:tc>
          <w:tcPr>
            <w:tcW w:w="233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60EE2B8" w14:textId="77777777" w:rsidR="009709ED" w:rsidRPr="0088328C" w:rsidRDefault="009709ED" w:rsidP="00FE31E5">
            <w:pPr>
              <w:pStyle w:val="TableContents"/>
              <w:numPr>
                <w:ilvl w:val="0"/>
                <w:numId w:val="19"/>
              </w:numPr>
              <w:rPr>
                <w:rFonts w:ascii="Times New Roman" w:hAnsi="Times New Roman"/>
                <w:sz w:val="20"/>
                <w:szCs w:val="20"/>
                <w:lang w:eastAsia="ko-KR"/>
              </w:rPr>
            </w:pPr>
            <w:r w:rsidRPr="0088328C">
              <w:rPr>
                <w:rFonts w:ascii="Times New Roman" w:hAnsi="Times New Roman"/>
                <w:sz w:val="20"/>
                <w:szCs w:val="20"/>
                <w:lang w:eastAsia="ko-KR"/>
              </w:rPr>
              <w:t>Služba Helpdesk</w:t>
            </w:r>
          </w:p>
          <w:p w14:paraId="141C9466" w14:textId="77777777" w:rsidR="009709ED" w:rsidRPr="0088328C" w:rsidRDefault="009709ED" w:rsidP="00FE31E5">
            <w:pPr>
              <w:pStyle w:val="TableContents"/>
              <w:numPr>
                <w:ilvl w:val="0"/>
                <w:numId w:val="19"/>
              </w:numPr>
              <w:rPr>
                <w:rFonts w:ascii="Times New Roman" w:hAnsi="Times New Roman"/>
                <w:sz w:val="20"/>
                <w:szCs w:val="20"/>
                <w:lang w:eastAsia="ko-KR"/>
              </w:rPr>
            </w:pPr>
            <w:r w:rsidRPr="0088328C">
              <w:rPr>
                <w:rFonts w:ascii="Times New Roman" w:hAnsi="Times New Roman"/>
                <w:sz w:val="20"/>
                <w:szCs w:val="20"/>
              </w:rPr>
              <w:t>Služby aplikačního charakteru</w:t>
            </w:r>
          </w:p>
          <w:p w14:paraId="2775C195" w14:textId="77777777" w:rsidR="009709ED" w:rsidRPr="0088328C" w:rsidRDefault="009709ED" w:rsidP="00FE31E5">
            <w:pPr>
              <w:pStyle w:val="TableContents"/>
              <w:numPr>
                <w:ilvl w:val="0"/>
                <w:numId w:val="19"/>
              </w:numPr>
              <w:rPr>
                <w:rFonts w:ascii="Times New Roman" w:hAnsi="Times New Roman"/>
                <w:sz w:val="20"/>
                <w:szCs w:val="20"/>
                <w:lang w:eastAsia="ko-KR"/>
              </w:rPr>
            </w:pPr>
            <w:r w:rsidRPr="0088328C">
              <w:rPr>
                <w:rFonts w:ascii="Times New Roman" w:hAnsi="Times New Roman"/>
                <w:sz w:val="20"/>
                <w:szCs w:val="20"/>
              </w:rPr>
              <w:t>Služby provozního charakteru</w:t>
            </w:r>
          </w:p>
          <w:p w14:paraId="6B903144" w14:textId="77777777" w:rsidR="009709ED" w:rsidRPr="0088328C" w:rsidRDefault="009709ED" w:rsidP="00FE31E5">
            <w:pPr>
              <w:pStyle w:val="TableContents"/>
              <w:numPr>
                <w:ilvl w:val="0"/>
                <w:numId w:val="19"/>
              </w:numPr>
              <w:rPr>
                <w:rFonts w:ascii="Times New Roman" w:hAnsi="Times New Roman"/>
                <w:sz w:val="20"/>
                <w:szCs w:val="20"/>
                <w:lang w:eastAsia="ko-KR"/>
              </w:rPr>
            </w:pPr>
            <w:r w:rsidRPr="0088328C">
              <w:rPr>
                <w:rFonts w:ascii="Times New Roman" w:hAnsi="Times New Roman"/>
                <w:sz w:val="20"/>
                <w:szCs w:val="20"/>
              </w:rPr>
              <w:t>Služby konzultační a edukační</w:t>
            </w:r>
          </w:p>
        </w:tc>
        <w:tc>
          <w:tcPr>
            <w:tcW w:w="2664" w:type="pct"/>
            <w:tcBorders>
              <w:top w:val="single" w:sz="4" w:space="0" w:color="auto"/>
              <w:left w:val="single" w:sz="4" w:space="0" w:color="auto"/>
              <w:bottom w:val="single" w:sz="4" w:space="0" w:color="auto"/>
              <w:right w:val="single" w:sz="4" w:space="0" w:color="auto"/>
            </w:tcBorders>
            <w:shd w:val="clear" w:color="auto" w:fill="auto"/>
          </w:tcPr>
          <w:p w14:paraId="15BEEA21" w14:textId="01D302E8" w:rsidR="009709ED" w:rsidRPr="0088328C" w:rsidRDefault="009709ED" w:rsidP="00737754">
            <w:pPr>
              <w:pStyle w:val="TableContents"/>
              <w:rPr>
                <w:rFonts w:ascii="Times New Roman" w:hAnsi="Times New Roman"/>
                <w:sz w:val="20"/>
                <w:szCs w:val="20"/>
                <w:lang w:eastAsia="ko-KR"/>
              </w:rPr>
            </w:pPr>
            <w:r w:rsidRPr="0088328C">
              <w:rPr>
                <w:rFonts w:ascii="Times New Roman" w:hAnsi="Times New Roman"/>
                <w:sz w:val="20"/>
                <w:szCs w:val="20"/>
                <w:lang w:eastAsia="ko-KR"/>
              </w:rPr>
              <w:t>8 x 5 (8 hodin, od pondělí do pátku)</w:t>
            </w:r>
            <w:r w:rsidR="00B82EB1">
              <w:rPr>
                <w:rFonts w:ascii="Times New Roman" w:hAnsi="Times New Roman"/>
                <w:sz w:val="20"/>
                <w:szCs w:val="20"/>
                <w:lang w:eastAsia="ko-KR"/>
              </w:rPr>
              <w:t xml:space="preserve"> </w:t>
            </w:r>
            <w:r w:rsidR="00737754">
              <w:rPr>
                <w:rFonts w:ascii="Times New Roman" w:hAnsi="Times New Roman"/>
                <w:sz w:val="20"/>
                <w:szCs w:val="20"/>
                <w:lang w:eastAsia="ko-KR"/>
              </w:rPr>
              <w:t xml:space="preserve">na telefonním čísle +420 </w:t>
            </w:r>
            <w:r w:rsidR="00737754" w:rsidRPr="00737754">
              <w:rPr>
                <w:rFonts w:ascii="Times New Roman" w:hAnsi="Times New Roman"/>
                <w:sz w:val="20"/>
                <w:szCs w:val="20"/>
                <w:highlight w:val="yellow"/>
                <w:lang w:eastAsia="ko-KR"/>
              </w:rPr>
              <w:t>___________</w:t>
            </w:r>
            <w:r w:rsidR="00737754" w:rsidDel="00737754">
              <w:rPr>
                <w:rStyle w:val="Odkaznakoment"/>
                <w:rFonts w:ascii="Times New Roman" w:hAnsi="Times New Roman"/>
                <w:lang w:eastAsia="cs-CZ"/>
              </w:rPr>
              <w:t xml:space="preserve"> </w:t>
            </w:r>
          </w:p>
          <w:p w14:paraId="5828A12B" w14:textId="12B00E97" w:rsidR="009709ED" w:rsidRPr="0088328C" w:rsidRDefault="009709ED" w:rsidP="00737754">
            <w:pPr>
              <w:pStyle w:val="TableContents"/>
              <w:rPr>
                <w:rFonts w:ascii="Times New Roman" w:hAnsi="Times New Roman"/>
                <w:sz w:val="20"/>
                <w:szCs w:val="20"/>
                <w:lang w:eastAsia="ko-KR"/>
              </w:rPr>
            </w:pPr>
            <w:r w:rsidRPr="0088328C">
              <w:rPr>
                <w:rFonts w:ascii="Times New Roman" w:hAnsi="Times New Roman"/>
                <w:sz w:val="20"/>
                <w:szCs w:val="20"/>
                <w:lang w:eastAsia="ko-KR"/>
              </w:rPr>
              <w:t xml:space="preserve">od 8:00 do 16:00 </w:t>
            </w:r>
          </w:p>
          <w:p w14:paraId="29BBDCC4" w14:textId="77777777" w:rsidR="009709ED" w:rsidRPr="0088328C" w:rsidRDefault="009709ED" w:rsidP="00737754">
            <w:pPr>
              <w:pStyle w:val="TableContents"/>
              <w:rPr>
                <w:rFonts w:ascii="Times New Roman" w:hAnsi="Times New Roman"/>
                <w:sz w:val="20"/>
                <w:szCs w:val="20"/>
                <w:lang w:eastAsia="ko-KR"/>
              </w:rPr>
            </w:pPr>
            <w:r w:rsidRPr="0088328C">
              <w:rPr>
                <w:rFonts w:ascii="Times New Roman" w:hAnsi="Times New Roman"/>
                <w:sz w:val="20"/>
                <w:szCs w:val="20"/>
                <w:lang w:eastAsia="ko-KR"/>
              </w:rPr>
              <w:t>pouze v pracovní dny dle českého kalendáře</w:t>
            </w:r>
          </w:p>
        </w:tc>
      </w:tr>
      <w:tr w:rsidR="009709ED" w:rsidRPr="0088328C" w14:paraId="1E4E6E09" w14:textId="77777777" w:rsidTr="009709ED">
        <w:trPr>
          <w:trHeight w:val="477"/>
        </w:trPr>
        <w:tc>
          <w:tcPr>
            <w:tcW w:w="233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7D827E4" w14:textId="0A1151AB" w:rsidR="009709ED" w:rsidRPr="0088328C" w:rsidRDefault="009709ED" w:rsidP="00FE31E5">
            <w:pPr>
              <w:pStyle w:val="TableContents"/>
              <w:numPr>
                <w:ilvl w:val="0"/>
                <w:numId w:val="19"/>
              </w:numPr>
              <w:rPr>
                <w:rFonts w:ascii="Times New Roman" w:hAnsi="Times New Roman"/>
                <w:sz w:val="20"/>
                <w:szCs w:val="20"/>
                <w:lang w:eastAsia="ko-KR"/>
              </w:rPr>
            </w:pPr>
            <w:r w:rsidRPr="0088328C">
              <w:rPr>
                <w:rFonts w:ascii="Times New Roman" w:hAnsi="Times New Roman"/>
                <w:sz w:val="20"/>
                <w:szCs w:val="20"/>
              </w:rPr>
              <w:t>Hotline</w:t>
            </w:r>
            <w:r w:rsidRPr="0088328C">
              <w:rPr>
                <w:rFonts w:ascii="Times New Roman" w:hAnsi="Times New Roman"/>
                <w:sz w:val="20"/>
                <w:szCs w:val="20"/>
                <w:lang w:eastAsia="ko-KR"/>
              </w:rPr>
              <w:t xml:space="preserve"> (</w:t>
            </w:r>
            <w:r w:rsidRPr="0088328C">
              <w:rPr>
                <w:rFonts w:ascii="Times New Roman" w:hAnsi="Times New Roman"/>
                <w:sz w:val="20"/>
                <w:szCs w:val="20"/>
              </w:rPr>
              <w:t xml:space="preserve">+420 </w:t>
            </w:r>
            <w:r w:rsidR="00497B3D" w:rsidRPr="00426A45">
              <w:rPr>
                <w:rFonts w:ascii="Times New Roman" w:hAnsi="Times New Roman"/>
                <w:sz w:val="20"/>
                <w:szCs w:val="20"/>
                <w:highlight w:val="yellow"/>
              </w:rPr>
              <w:t>______________</w:t>
            </w:r>
            <w:r w:rsidRPr="0088328C">
              <w:rPr>
                <w:rFonts w:ascii="Times New Roman" w:hAnsi="Times New Roman"/>
                <w:sz w:val="20"/>
                <w:szCs w:val="20"/>
                <w:lang w:eastAsia="ko-KR"/>
              </w:rPr>
              <w:t>)</w:t>
            </w:r>
          </w:p>
        </w:tc>
        <w:tc>
          <w:tcPr>
            <w:tcW w:w="2664" w:type="pct"/>
            <w:tcBorders>
              <w:top w:val="single" w:sz="4" w:space="0" w:color="auto"/>
              <w:left w:val="single" w:sz="4" w:space="0" w:color="auto"/>
              <w:bottom w:val="single" w:sz="4" w:space="0" w:color="auto"/>
              <w:right w:val="single" w:sz="4" w:space="0" w:color="auto"/>
            </w:tcBorders>
            <w:shd w:val="clear" w:color="auto" w:fill="auto"/>
          </w:tcPr>
          <w:p w14:paraId="1A7F3CDB" w14:textId="77777777" w:rsidR="009709ED" w:rsidRPr="0088328C" w:rsidRDefault="009709ED" w:rsidP="008D452A">
            <w:pPr>
              <w:pStyle w:val="TableContents"/>
              <w:rPr>
                <w:rFonts w:ascii="Times New Roman" w:hAnsi="Times New Roman"/>
                <w:sz w:val="20"/>
                <w:szCs w:val="20"/>
                <w:lang w:eastAsia="ko-KR"/>
              </w:rPr>
            </w:pPr>
            <w:r w:rsidRPr="0088328C">
              <w:rPr>
                <w:rFonts w:ascii="Times New Roman" w:hAnsi="Times New Roman"/>
                <w:sz w:val="20"/>
                <w:szCs w:val="20"/>
                <w:lang w:eastAsia="ko-KR"/>
              </w:rPr>
              <w:t>16:00 až 8:00 v ostatní dny</w:t>
            </w:r>
          </w:p>
        </w:tc>
      </w:tr>
      <w:tr w:rsidR="009709ED" w:rsidRPr="0088328C" w14:paraId="63A4A9D8" w14:textId="77777777" w:rsidTr="009709ED">
        <w:trPr>
          <w:trHeight w:val="477"/>
        </w:trPr>
        <w:tc>
          <w:tcPr>
            <w:tcW w:w="233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1E005E4" w14:textId="77777777" w:rsidR="009709ED" w:rsidRPr="0088328C" w:rsidRDefault="009709ED" w:rsidP="00FE31E5">
            <w:pPr>
              <w:pStyle w:val="TableContents"/>
              <w:numPr>
                <w:ilvl w:val="0"/>
                <w:numId w:val="19"/>
              </w:numPr>
              <w:rPr>
                <w:rFonts w:ascii="Times New Roman" w:hAnsi="Times New Roman"/>
                <w:sz w:val="20"/>
                <w:szCs w:val="20"/>
                <w:lang w:eastAsia="ko-KR"/>
              </w:rPr>
            </w:pPr>
            <w:r w:rsidRPr="0088328C">
              <w:rPr>
                <w:rFonts w:ascii="Times New Roman" w:hAnsi="Times New Roman"/>
                <w:sz w:val="20"/>
                <w:szCs w:val="20"/>
              </w:rPr>
              <w:t>Doba</w:t>
            </w:r>
            <w:r w:rsidRPr="0088328C">
              <w:rPr>
                <w:rFonts w:ascii="Times New Roman" w:hAnsi="Times New Roman"/>
                <w:sz w:val="20"/>
                <w:szCs w:val="20"/>
                <w:lang w:eastAsia="ko-KR"/>
              </w:rPr>
              <w:t xml:space="preserve"> plánované údržby produktu (vždy po dohodě s objednatelem)</w:t>
            </w:r>
          </w:p>
        </w:tc>
        <w:tc>
          <w:tcPr>
            <w:tcW w:w="2664" w:type="pct"/>
            <w:tcBorders>
              <w:top w:val="single" w:sz="4" w:space="0" w:color="auto"/>
              <w:left w:val="single" w:sz="4" w:space="0" w:color="auto"/>
              <w:bottom w:val="single" w:sz="4" w:space="0" w:color="auto"/>
              <w:right w:val="single" w:sz="4" w:space="0" w:color="auto"/>
            </w:tcBorders>
            <w:shd w:val="clear" w:color="auto" w:fill="auto"/>
          </w:tcPr>
          <w:p w14:paraId="4A4EE5A0" w14:textId="77777777" w:rsidR="009709ED" w:rsidRPr="0088328C" w:rsidRDefault="009709ED" w:rsidP="008D452A">
            <w:pPr>
              <w:pStyle w:val="TableContents"/>
              <w:rPr>
                <w:rFonts w:ascii="Times New Roman" w:hAnsi="Times New Roman"/>
                <w:sz w:val="20"/>
                <w:szCs w:val="20"/>
                <w:lang w:eastAsia="ko-KR"/>
              </w:rPr>
            </w:pPr>
            <w:r w:rsidRPr="0088328C">
              <w:rPr>
                <w:rFonts w:ascii="Times New Roman" w:hAnsi="Times New Roman"/>
                <w:sz w:val="20"/>
                <w:szCs w:val="20"/>
                <w:lang w:eastAsia="ko-KR"/>
              </w:rPr>
              <w:t>Například pro vydání nové verze produktu, opravného patche apod.</w:t>
            </w:r>
          </w:p>
          <w:p w14:paraId="4FCC173F" w14:textId="77777777" w:rsidR="009709ED" w:rsidRPr="0088328C" w:rsidRDefault="009709ED" w:rsidP="008D452A">
            <w:pPr>
              <w:pStyle w:val="TableContents"/>
              <w:rPr>
                <w:rFonts w:ascii="Times New Roman" w:hAnsi="Times New Roman"/>
                <w:sz w:val="20"/>
                <w:szCs w:val="20"/>
                <w:lang w:eastAsia="ko-KR"/>
              </w:rPr>
            </w:pPr>
            <w:r w:rsidRPr="0088328C">
              <w:rPr>
                <w:rFonts w:ascii="Times New Roman" w:hAnsi="Times New Roman"/>
                <w:sz w:val="20"/>
                <w:szCs w:val="20"/>
                <w:lang w:eastAsia="ko-KR"/>
              </w:rPr>
              <w:t>od 22.00 – do 02:00 hod.</w:t>
            </w:r>
          </w:p>
        </w:tc>
      </w:tr>
    </w:tbl>
    <w:p w14:paraId="3F14BB21" w14:textId="77777777" w:rsidR="009709ED" w:rsidRDefault="009709ED" w:rsidP="00D768F3">
      <w:pPr>
        <w:widowControl w:val="0"/>
        <w:autoSpaceDE w:val="0"/>
        <w:autoSpaceDN w:val="0"/>
        <w:adjustRightInd w:val="0"/>
        <w:spacing w:line="220" w:lineRule="atLeast"/>
        <w:jc w:val="both"/>
        <w:rPr>
          <w:rFonts w:ascii="Calibri" w:hAnsi="Calibri" w:cs="Calibri"/>
          <w:sz w:val="20"/>
          <w:szCs w:val="20"/>
        </w:rPr>
      </w:pPr>
    </w:p>
    <w:p w14:paraId="195BBDE7" w14:textId="77777777" w:rsidR="009709ED" w:rsidRDefault="009709ED" w:rsidP="00D768F3">
      <w:pPr>
        <w:widowControl w:val="0"/>
        <w:autoSpaceDE w:val="0"/>
        <w:autoSpaceDN w:val="0"/>
        <w:adjustRightInd w:val="0"/>
        <w:spacing w:line="220" w:lineRule="atLeast"/>
        <w:jc w:val="both"/>
        <w:rPr>
          <w:rFonts w:ascii="Calibri" w:hAnsi="Calibri" w:cs="Calibri"/>
          <w:sz w:val="20"/>
          <w:szCs w:val="20"/>
        </w:rPr>
      </w:pPr>
    </w:p>
    <w:p w14:paraId="6F910362" w14:textId="77777777" w:rsidR="009709ED" w:rsidRPr="00E023AF" w:rsidRDefault="009709ED" w:rsidP="009709ED">
      <w:pPr>
        <w:widowControl w:val="0"/>
        <w:autoSpaceDE w:val="0"/>
        <w:autoSpaceDN w:val="0"/>
        <w:adjustRightInd w:val="0"/>
        <w:spacing w:line="220" w:lineRule="atLeast"/>
        <w:jc w:val="center"/>
        <w:rPr>
          <w:rFonts w:ascii="Calibri" w:hAnsi="Calibri" w:cs="Calibri"/>
          <w:b/>
          <w:sz w:val="22"/>
          <w:szCs w:val="20"/>
        </w:rPr>
      </w:pPr>
      <w:r w:rsidRPr="00E023AF">
        <w:rPr>
          <w:rFonts w:ascii="Calibri" w:hAnsi="Calibri" w:cs="Calibri"/>
          <w:b/>
          <w:sz w:val="22"/>
          <w:szCs w:val="20"/>
        </w:rPr>
        <w:t xml:space="preserve">Článek </w:t>
      </w:r>
      <w:r>
        <w:rPr>
          <w:rFonts w:ascii="Calibri" w:hAnsi="Calibri" w:cs="Calibri"/>
          <w:b/>
          <w:sz w:val="22"/>
          <w:szCs w:val="20"/>
        </w:rPr>
        <w:t>3</w:t>
      </w:r>
    </w:p>
    <w:p w14:paraId="293BB6D9" w14:textId="77777777" w:rsidR="006F12A8" w:rsidRDefault="009709ED" w:rsidP="00F02827">
      <w:pPr>
        <w:widowControl w:val="0"/>
        <w:autoSpaceDE w:val="0"/>
        <w:autoSpaceDN w:val="0"/>
        <w:adjustRightInd w:val="0"/>
        <w:spacing w:line="220" w:lineRule="atLeast"/>
        <w:jc w:val="center"/>
        <w:rPr>
          <w:rFonts w:ascii="Calibri" w:hAnsi="Calibri" w:cs="Calibri"/>
          <w:b/>
          <w:sz w:val="20"/>
          <w:szCs w:val="20"/>
        </w:rPr>
      </w:pPr>
      <w:bookmarkStart w:id="53" w:name="_Hlk188000107"/>
      <w:r>
        <w:rPr>
          <w:rFonts w:ascii="Calibri" w:hAnsi="Calibri" w:cs="Calibri"/>
          <w:b/>
          <w:sz w:val="20"/>
          <w:szCs w:val="20"/>
        </w:rPr>
        <w:t>Parametry a rozsah poskytování Servisních služeb</w:t>
      </w:r>
      <w:r w:rsidR="00436D9E">
        <w:rPr>
          <w:rFonts w:ascii="Calibri" w:hAnsi="Calibri" w:cs="Calibri"/>
          <w:b/>
          <w:sz w:val="20"/>
          <w:szCs w:val="20"/>
        </w:rPr>
        <w:t xml:space="preserve"> (SLA)</w:t>
      </w:r>
    </w:p>
    <w:p w14:paraId="585B1319" w14:textId="77777777" w:rsidR="00165502" w:rsidRPr="00F02827" w:rsidRDefault="00165502" w:rsidP="00F02827">
      <w:pPr>
        <w:widowControl w:val="0"/>
        <w:autoSpaceDE w:val="0"/>
        <w:autoSpaceDN w:val="0"/>
        <w:adjustRightInd w:val="0"/>
        <w:spacing w:line="220" w:lineRule="atLeast"/>
        <w:jc w:val="center"/>
        <w:rPr>
          <w:rFonts w:ascii="Calibri" w:hAnsi="Calibri" w:cs="Calibri"/>
          <w:b/>
          <w:sz w:val="20"/>
          <w:szCs w:val="20"/>
        </w:rPr>
      </w:pPr>
    </w:p>
    <w:p w14:paraId="72E25A34" w14:textId="77777777" w:rsidR="009709ED" w:rsidRPr="00E00779" w:rsidRDefault="006F12A8" w:rsidP="00FE31E5">
      <w:pPr>
        <w:pStyle w:val="Odstavecseseznamem"/>
        <w:widowControl w:val="0"/>
        <w:numPr>
          <w:ilvl w:val="0"/>
          <w:numId w:val="20"/>
        </w:numPr>
        <w:autoSpaceDE w:val="0"/>
        <w:autoSpaceDN w:val="0"/>
        <w:adjustRightInd w:val="0"/>
        <w:spacing w:line="220" w:lineRule="atLeast"/>
        <w:jc w:val="both"/>
        <w:rPr>
          <w:sz w:val="20"/>
          <w:szCs w:val="20"/>
        </w:rPr>
      </w:pPr>
      <w:r w:rsidRPr="00E00779">
        <w:rPr>
          <w:sz w:val="20"/>
          <w:szCs w:val="20"/>
        </w:rPr>
        <w:t xml:space="preserve">Smluvní strany se dohodly, když objednatel výslovně písemně (emailem nebo v Helpdesk systému) prohlásí, že incident či požadavek není nutné vyřešit v termínu dle doby vyřešení, mohou být vyřešeny v náhradním termínu </w:t>
      </w:r>
      <w:r w:rsidRPr="00E00779">
        <w:rPr>
          <w:sz w:val="20"/>
          <w:szCs w:val="20"/>
        </w:rPr>
        <w:lastRenderedPageBreak/>
        <w:t>určeném objednatelem (např. nejbližší pracovní den). Tento případ nebude považován za nesplnění SLA.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43"/>
        <w:gridCol w:w="2251"/>
        <w:gridCol w:w="2253"/>
        <w:gridCol w:w="2249"/>
      </w:tblGrid>
      <w:tr w:rsidR="00436D9E" w:rsidRPr="0088328C" w14:paraId="7899FB61" w14:textId="77777777" w:rsidTr="0088328C">
        <w:trPr>
          <w:trHeight w:val="916"/>
        </w:trPr>
        <w:tc>
          <w:tcPr>
            <w:tcW w:w="1406" w:type="pct"/>
            <w:tcBorders>
              <w:tl2br w:val="single" w:sz="4" w:space="0" w:color="auto"/>
            </w:tcBorders>
            <w:shd w:val="clear" w:color="auto" w:fill="D9D9D9" w:themeFill="background1" w:themeFillShade="D9"/>
          </w:tcPr>
          <w:p w14:paraId="70AB5FA5" w14:textId="77777777" w:rsidR="00436D9E" w:rsidRPr="0088328C" w:rsidRDefault="00436D9E" w:rsidP="008D452A">
            <w:pPr>
              <w:pStyle w:val="TableHeaderCentered"/>
              <w:jc w:val="right"/>
              <w:rPr>
                <w:rFonts w:ascii="Times New Roman" w:hAnsi="Times New Roman"/>
                <w:sz w:val="20"/>
                <w:lang w:eastAsia="ko-KR"/>
              </w:rPr>
            </w:pPr>
            <w:r w:rsidRPr="0088328C">
              <w:rPr>
                <w:rFonts w:ascii="Times New Roman" w:hAnsi="Times New Roman"/>
                <w:sz w:val="20"/>
                <w:lang w:eastAsia="ko-KR"/>
              </w:rPr>
              <w:t>Incident</w:t>
            </w:r>
          </w:p>
          <w:p w14:paraId="7981265D" w14:textId="77777777" w:rsidR="00436D9E" w:rsidRPr="0088328C" w:rsidRDefault="00436D9E" w:rsidP="008D452A">
            <w:pPr>
              <w:pStyle w:val="TableHeaderCentered"/>
              <w:rPr>
                <w:rFonts w:ascii="Times New Roman" w:hAnsi="Times New Roman"/>
                <w:sz w:val="20"/>
                <w:lang w:eastAsia="ko-KR"/>
              </w:rPr>
            </w:pPr>
          </w:p>
          <w:p w14:paraId="6AA9AD80" w14:textId="77777777" w:rsidR="00436D9E" w:rsidRPr="0088328C" w:rsidRDefault="00436D9E" w:rsidP="008D452A">
            <w:pPr>
              <w:pStyle w:val="TableHeaderCentered"/>
              <w:jc w:val="left"/>
              <w:rPr>
                <w:rFonts w:ascii="Times New Roman" w:hAnsi="Times New Roman"/>
                <w:sz w:val="20"/>
                <w:lang w:eastAsia="ko-KR"/>
              </w:rPr>
            </w:pPr>
            <w:r w:rsidRPr="0088328C">
              <w:rPr>
                <w:rFonts w:ascii="Times New Roman" w:hAnsi="Times New Roman"/>
                <w:sz w:val="20"/>
                <w:lang w:eastAsia="ko-KR"/>
              </w:rPr>
              <w:t>Parametr služby</w:t>
            </w:r>
          </w:p>
        </w:tc>
        <w:tc>
          <w:tcPr>
            <w:tcW w:w="1198" w:type="pct"/>
            <w:shd w:val="clear" w:color="auto" w:fill="D9D9D9" w:themeFill="background1" w:themeFillShade="D9"/>
            <w:vAlign w:val="center"/>
          </w:tcPr>
          <w:p w14:paraId="0A72011D" w14:textId="77777777" w:rsidR="00436D9E" w:rsidRPr="0088328C" w:rsidRDefault="00436D9E" w:rsidP="008D452A">
            <w:pPr>
              <w:pStyle w:val="TableHeaderCentered"/>
              <w:rPr>
                <w:rFonts w:ascii="Times New Roman" w:hAnsi="Times New Roman"/>
                <w:sz w:val="20"/>
                <w:lang w:eastAsia="ko-KR"/>
              </w:rPr>
            </w:pPr>
            <w:r w:rsidRPr="0088328C">
              <w:rPr>
                <w:rFonts w:ascii="Times New Roman" w:hAnsi="Times New Roman"/>
                <w:b w:val="0"/>
                <w:sz w:val="20"/>
              </w:rPr>
              <w:t>Kategorie Incidentu</w:t>
            </w:r>
          </w:p>
          <w:p w14:paraId="52A16171" w14:textId="77777777" w:rsidR="00436D9E" w:rsidRPr="0088328C" w:rsidRDefault="00436D9E" w:rsidP="008D452A">
            <w:pPr>
              <w:pStyle w:val="TableContents"/>
              <w:jc w:val="center"/>
              <w:rPr>
                <w:rFonts w:ascii="Times New Roman" w:hAnsi="Times New Roman"/>
                <w:b/>
                <w:bCs/>
                <w:sz w:val="20"/>
                <w:szCs w:val="20"/>
                <w:lang w:eastAsia="ko-KR"/>
              </w:rPr>
            </w:pPr>
            <w:r w:rsidRPr="0088328C">
              <w:rPr>
                <w:rFonts w:ascii="Times New Roman" w:hAnsi="Times New Roman"/>
                <w:b/>
                <w:bCs/>
                <w:sz w:val="20"/>
                <w:szCs w:val="20"/>
              </w:rPr>
              <w:t>A = havárie</w:t>
            </w:r>
          </w:p>
        </w:tc>
        <w:tc>
          <w:tcPr>
            <w:tcW w:w="1199" w:type="pct"/>
            <w:shd w:val="clear" w:color="auto" w:fill="D9D9D9" w:themeFill="background1" w:themeFillShade="D9"/>
            <w:vAlign w:val="center"/>
          </w:tcPr>
          <w:p w14:paraId="142416D4" w14:textId="77777777" w:rsidR="00436D9E" w:rsidRPr="0088328C" w:rsidRDefault="00436D9E" w:rsidP="0088328C">
            <w:pPr>
              <w:pStyle w:val="TableHeaderCentered"/>
              <w:rPr>
                <w:rFonts w:ascii="Times New Roman" w:hAnsi="Times New Roman"/>
                <w:b w:val="0"/>
                <w:sz w:val="20"/>
              </w:rPr>
            </w:pPr>
            <w:r w:rsidRPr="0088328C">
              <w:rPr>
                <w:rFonts w:ascii="Times New Roman" w:hAnsi="Times New Roman"/>
                <w:b w:val="0"/>
                <w:sz w:val="20"/>
              </w:rPr>
              <w:t>Kategorie Incidentu</w:t>
            </w:r>
          </w:p>
          <w:p w14:paraId="478C7046" w14:textId="77777777" w:rsidR="00436D9E" w:rsidRPr="0088328C" w:rsidRDefault="00436D9E" w:rsidP="0088328C">
            <w:pPr>
              <w:pStyle w:val="TableContents"/>
              <w:jc w:val="center"/>
              <w:rPr>
                <w:rFonts w:ascii="Times New Roman" w:hAnsi="Times New Roman"/>
                <w:b/>
                <w:sz w:val="20"/>
                <w:szCs w:val="20"/>
              </w:rPr>
            </w:pPr>
            <w:r w:rsidRPr="0088328C">
              <w:rPr>
                <w:rFonts w:ascii="Times New Roman" w:hAnsi="Times New Roman"/>
                <w:b/>
                <w:sz w:val="20"/>
                <w:szCs w:val="20"/>
              </w:rPr>
              <w:t>B = závažná</w:t>
            </w:r>
          </w:p>
        </w:tc>
        <w:tc>
          <w:tcPr>
            <w:tcW w:w="1197" w:type="pct"/>
            <w:shd w:val="clear" w:color="auto" w:fill="D9D9D9" w:themeFill="background1" w:themeFillShade="D9"/>
            <w:vAlign w:val="center"/>
          </w:tcPr>
          <w:p w14:paraId="71BBFC2D" w14:textId="77777777" w:rsidR="00436D9E" w:rsidRPr="0088328C" w:rsidRDefault="00436D9E" w:rsidP="0088328C">
            <w:pPr>
              <w:pStyle w:val="TableHeaderCentered"/>
              <w:rPr>
                <w:rFonts w:ascii="Times New Roman" w:hAnsi="Times New Roman"/>
                <w:b w:val="0"/>
                <w:sz w:val="20"/>
              </w:rPr>
            </w:pPr>
            <w:r w:rsidRPr="0088328C">
              <w:rPr>
                <w:rFonts w:ascii="Times New Roman" w:hAnsi="Times New Roman"/>
                <w:b w:val="0"/>
                <w:sz w:val="20"/>
              </w:rPr>
              <w:t>Kategorie Incidentu</w:t>
            </w:r>
          </w:p>
          <w:p w14:paraId="53C646E1" w14:textId="77777777" w:rsidR="00436D9E" w:rsidRPr="0088328C" w:rsidRDefault="00436D9E" w:rsidP="0088328C">
            <w:pPr>
              <w:pStyle w:val="TableContents"/>
              <w:jc w:val="center"/>
              <w:rPr>
                <w:rFonts w:ascii="Times New Roman" w:hAnsi="Times New Roman"/>
                <w:b/>
                <w:sz w:val="20"/>
                <w:szCs w:val="20"/>
              </w:rPr>
            </w:pPr>
            <w:r w:rsidRPr="0088328C">
              <w:rPr>
                <w:rFonts w:ascii="Times New Roman" w:hAnsi="Times New Roman"/>
                <w:b/>
                <w:sz w:val="20"/>
                <w:szCs w:val="20"/>
              </w:rPr>
              <w:t>C = ostatní</w:t>
            </w:r>
          </w:p>
        </w:tc>
      </w:tr>
      <w:tr w:rsidR="00436D9E" w:rsidRPr="0088328C" w14:paraId="5D7C5EE8" w14:textId="77777777" w:rsidTr="0088328C">
        <w:trPr>
          <w:trHeight w:val="903"/>
        </w:trPr>
        <w:tc>
          <w:tcPr>
            <w:tcW w:w="1406" w:type="pct"/>
            <w:tcBorders>
              <w:bottom w:val="single" w:sz="4" w:space="0" w:color="auto"/>
            </w:tcBorders>
            <w:shd w:val="clear" w:color="auto" w:fill="F2F2F2" w:themeFill="background1" w:themeFillShade="F2"/>
          </w:tcPr>
          <w:p w14:paraId="464DA9AE" w14:textId="77777777" w:rsidR="00436D9E" w:rsidRPr="0088328C" w:rsidRDefault="00436D9E" w:rsidP="008D452A">
            <w:pPr>
              <w:pStyle w:val="TableContents"/>
              <w:rPr>
                <w:rFonts w:ascii="Times New Roman" w:hAnsi="Times New Roman"/>
                <w:b/>
                <w:bCs/>
                <w:sz w:val="20"/>
                <w:szCs w:val="20"/>
                <w:lang w:eastAsia="ko-KR"/>
              </w:rPr>
            </w:pPr>
            <w:r w:rsidRPr="0088328C">
              <w:rPr>
                <w:rFonts w:ascii="Times New Roman" w:hAnsi="Times New Roman"/>
                <w:b/>
                <w:bCs/>
                <w:sz w:val="20"/>
                <w:szCs w:val="20"/>
                <w:lang w:eastAsia="ko-KR"/>
              </w:rPr>
              <w:t xml:space="preserve">Doba reakce </w:t>
            </w:r>
          </w:p>
          <w:p w14:paraId="2C73525A" w14:textId="77777777" w:rsidR="00436D9E" w:rsidRPr="0088328C" w:rsidRDefault="00436D9E" w:rsidP="008D452A">
            <w:pPr>
              <w:pStyle w:val="TableContents"/>
              <w:rPr>
                <w:rFonts w:ascii="Times New Roman" w:hAnsi="Times New Roman"/>
                <w:sz w:val="20"/>
                <w:szCs w:val="20"/>
                <w:lang w:eastAsia="ko-KR"/>
              </w:rPr>
            </w:pPr>
            <w:r w:rsidRPr="0088328C">
              <w:rPr>
                <w:rFonts w:ascii="Times New Roman" w:hAnsi="Times New Roman"/>
                <w:sz w:val="20"/>
                <w:szCs w:val="20"/>
                <w:lang w:eastAsia="ko-KR"/>
              </w:rPr>
              <w:t>Garantovaná doba odezvy na incident od okamžiku oznámení</w:t>
            </w:r>
          </w:p>
        </w:tc>
        <w:tc>
          <w:tcPr>
            <w:tcW w:w="1198" w:type="pct"/>
            <w:tcBorders>
              <w:bottom w:val="single" w:sz="4" w:space="0" w:color="auto"/>
            </w:tcBorders>
            <w:shd w:val="clear" w:color="auto" w:fill="auto"/>
          </w:tcPr>
          <w:p w14:paraId="5F2B0DE0" w14:textId="77777777" w:rsidR="002863C4" w:rsidRPr="000616F7" w:rsidRDefault="00436D9E" w:rsidP="008D452A">
            <w:pPr>
              <w:pStyle w:val="TableContents"/>
              <w:rPr>
                <w:rFonts w:ascii="Times New Roman" w:hAnsi="Times New Roman"/>
                <w:sz w:val="20"/>
                <w:szCs w:val="20"/>
                <w:lang w:eastAsia="ko-KR"/>
              </w:rPr>
            </w:pPr>
            <w:r w:rsidRPr="000616F7">
              <w:rPr>
                <w:rFonts w:ascii="Times New Roman" w:hAnsi="Times New Roman"/>
                <w:sz w:val="20"/>
                <w:szCs w:val="20"/>
                <w:lang w:eastAsia="ko-KR"/>
              </w:rPr>
              <w:t xml:space="preserve">Ihned po telefonickém nahlášení incidentu na Hotline </w:t>
            </w:r>
          </w:p>
          <w:p w14:paraId="11C039A6" w14:textId="7EC0347B" w:rsidR="00436D9E" w:rsidRPr="000616F7" w:rsidRDefault="002863C4" w:rsidP="008D452A">
            <w:pPr>
              <w:pStyle w:val="TableContents"/>
              <w:rPr>
                <w:rFonts w:ascii="Times New Roman" w:hAnsi="Times New Roman"/>
                <w:sz w:val="20"/>
                <w:szCs w:val="20"/>
                <w:lang w:eastAsia="ko-KR"/>
              </w:rPr>
            </w:pPr>
            <w:r w:rsidRPr="000616F7">
              <w:rPr>
                <w:rFonts w:ascii="Times New Roman" w:hAnsi="Times New Roman"/>
                <w:sz w:val="20"/>
                <w:szCs w:val="20"/>
                <w:lang w:eastAsia="ko-KR"/>
              </w:rPr>
              <w:t>(</w:t>
            </w:r>
            <w:r w:rsidRPr="000616F7">
              <w:rPr>
                <w:rFonts w:ascii="Times New Roman" w:hAnsi="Times New Roman"/>
                <w:sz w:val="20"/>
                <w:szCs w:val="20"/>
              </w:rPr>
              <w:t>+420</w:t>
            </w:r>
            <w:r w:rsidR="00497B3D">
              <w:rPr>
                <w:rFonts w:ascii="Times New Roman" w:hAnsi="Times New Roman"/>
                <w:sz w:val="20"/>
                <w:szCs w:val="20"/>
              </w:rPr>
              <w:t xml:space="preserve"> </w:t>
            </w:r>
            <w:r w:rsidR="00497B3D" w:rsidRPr="00426A45">
              <w:rPr>
                <w:rFonts w:ascii="Times New Roman" w:hAnsi="Times New Roman"/>
                <w:sz w:val="20"/>
                <w:szCs w:val="20"/>
                <w:highlight w:val="yellow"/>
              </w:rPr>
              <w:t>_____________</w:t>
            </w:r>
            <w:r w:rsidRPr="000616F7">
              <w:rPr>
                <w:rFonts w:ascii="Times New Roman" w:hAnsi="Times New Roman"/>
                <w:sz w:val="20"/>
                <w:szCs w:val="20"/>
              </w:rPr>
              <w:t>)</w:t>
            </w:r>
          </w:p>
          <w:p w14:paraId="16703EAB" w14:textId="17233E59" w:rsidR="002863C4" w:rsidRPr="000616F7" w:rsidRDefault="002863C4" w:rsidP="008D452A">
            <w:pPr>
              <w:pStyle w:val="TableContents"/>
              <w:rPr>
                <w:rFonts w:ascii="Times New Roman" w:hAnsi="Times New Roman"/>
                <w:sz w:val="20"/>
                <w:szCs w:val="20"/>
                <w:lang w:eastAsia="ko-KR"/>
              </w:rPr>
            </w:pPr>
            <w:r w:rsidRPr="000616F7">
              <w:rPr>
                <w:rFonts w:ascii="Times New Roman" w:hAnsi="Times New Roman"/>
                <w:sz w:val="20"/>
                <w:szCs w:val="20"/>
                <w:lang w:eastAsia="ko-KR"/>
              </w:rPr>
              <w:t xml:space="preserve">Garantovaná doba do </w:t>
            </w:r>
            <w:r w:rsidR="00392DC1">
              <w:rPr>
                <w:rFonts w:ascii="Times New Roman" w:hAnsi="Times New Roman"/>
                <w:sz w:val="20"/>
                <w:szCs w:val="20"/>
                <w:lang w:eastAsia="ko-KR"/>
              </w:rPr>
              <w:t>2</w:t>
            </w:r>
            <w:r w:rsidR="00392DC1" w:rsidRPr="000616F7">
              <w:rPr>
                <w:rFonts w:ascii="Times New Roman" w:hAnsi="Times New Roman"/>
                <w:sz w:val="20"/>
                <w:szCs w:val="20"/>
                <w:lang w:eastAsia="ko-KR"/>
              </w:rPr>
              <w:t xml:space="preserve"> </w:t>
            </w:r>
            <w:r w:rsidRPr="000616F7">
              <w:rPr>
                <w:rFonts w:ascii="Times New Roman" w:hAnsi="Times New Roman"/>
                <w:sz w:val="20"/>
                <w:szCs w:val="20"/>
                <w:lang w:eastAsia="ko-KR"/>
              </w:rPr>
              <w:t>hod</w:t>
            </w:r>
          </w:p>
          <w:p w14:paraId="6B20E3C9" w14:textId="77777777" w:rsidR="00436D9E" w:rsidRPr="000616F7" w:rsidRDefault="00436D9E" w:rsidP="008D452A">
            <w:pPr>
              <w:pStyle w:val="TableContents"/>
              <w:rPr>
                <w:rFonts w:ascii="Times New Roman" w:hAnsi="Times New Roman"/>
                <w:sz w:val="20"/>
                <w:szCs w:val="20"/>
                <w:lang w:eastAsia="ko-KR"/>
              </w:rPr>
            </w:pPr>
          </w:p>
        </w:tc>
        <w:tc>
          <w:tcPr>
            <w:tcW w:w="1199" w:type="pct"/>
            <w:tcBorders>
              <w:bottom w:val="single" w:sz="4" w:space="0" w:color="auto"/>
            </w:tcBorders>
            <w:shd w:val="clear" w:color="auto" w:fill="auto"/>
          </w:tcPr>
          <w:p w14:paraId="67CF82AA" w14:textId="22C054FA" w:rsidR="00436D9E" w:rsidRPr="000616F7" w:rsidRDefault="002863C4" w:rsidP="008D452A">
            <w:pPr>
              <w:pStyle w:val="TableContents"/>
              <w:rPr>
                <w:rFonts w:ascii="Times New Roman" w:hAnsi="Times New Roman"/>
                <w:sz w:val="20"/>
                <w:szCs w:val="20"/>
                <w:lang w:eastAsia="ko-KR"/>
              </w:rPr>
            </w:pPr>
            <w:r w:rsidRPr="000616F7">
              <w:rPr>
                <w:rFonts w:ascii="Times New Roman" w:hAnsi="Times New Roman"/>
                <w:sz w:val="20"/>
                <w:szCs w:val="20"/>
                <w:lang w:eastAsia="ko-KR"/>
              </w:rPr>
              <w:t xml:space="preserve">Do </w:t>
            </w:r>
            <w:r w:rsidR="002205FC">
              <w:rPr>
                <w:rFonts w:ascii="Times New Roman" w:hAnsi="Times New Roman"/>
                <w:sz w:val="20"/>
                <w:szCs w:val="20"/>
                <w:lang w:eastAsia="ko-KR"/>
              </w:rPr>
              <w:t>8</w:t>
            </w:r>
            <w:r w:rsidRPr="000616F7">
              <w:rPr>
                <w:rFonts w:ascii="Times New Roman" w:hAnsi="Times New Roman"/>
                <w:sz w:val="20"/>
                <w:szCs w:val="20"/>
                <w:lang w:eastAsia="ko-KR"/>
              </w:rPr>
              <w:t xml:space="preserve"> hod</w:t>
            </w:r>
          </w:p>
        </w:tc>
        <w:tc>
          <w:tcPr>
            <w:tcW w:w="1197" w:type="pct"/>
            <w:tcBorders>
              <w:bottom w:val="single" w:sz="4" w:space="0" w:color="auto"/>
            </w:tcBorders>
            <w:shd w:val="clear" w:color="auto" w:fill="auto"/>
          </w:tcPr>
          <w:p w14:paraId="1ED49C49" w14:textId="4788B544" w:rsidR="00436D9E" w:rsidRPr="000616F7" w:rsidRDefault="002863C4" w:rsidP="008D452A">
            <w:pPr>
              <w:pStyle w:val="TableContents"/>
              <w:rPr>
                <w:rFonts w:ascii="Times New Roman" w:hAnsi="Times New Roman"/>
                <w:sz w:val="20"/>
                <w:szCs w:val="20"/>
                <w:lang w:eastAsia="ko-KR"/>
              </w:rPr>
            </w:pPr>
            <w:r w:rsidRPr="000616F7">
              <w:rPr>
                <w:rFonts w:ascii="Times New Roman" w:hAnsi="Times New Roman"/>
                <w:sz w:val="20"/>
                <w:szCs w:val="20"/>
                <w:lang w:eastAsia="ko-KR"/>
              </w:rPr>
              <w:t xml:space="preserve">Do </w:t>
            </w:r>
            <w:r w:rsidR="002205FC">
              <w:rPr>
                <w:rFonts w:ascii="Times New Roman" w:hAnsi="Times New Roman"/>
                <w:sz w:val="20"/>
                <w:szCs w:val="20"/>
                <w:lang w:eastAsia="ko-KR"/>
              </w:rPr>
              <w:t>16</w:t>
            </w:r>
            <w:r w:rsidRPr="000616F7">
              <w:rPr>
                <w:rFonts w:ascii="Times New Roman" w:hAnsi="Times New Roman"/>
                <w:sz w:val="20"/>
                <w:szCs w:val="20"/>
                <w:lang w:eastAsia="ko-KR"/>
              </w:rPr>
              <w:t xml:space="preserve"> hod</w:t>
            </w:r>
          </w:p>
        </w:tc>
      </w:tr>
      <w:tr w:rsidR="00436D9E" w:rsidRPr="0088328C" w14:paraId="3E9266E3" w14:textId="77777777" w:rsidTr="0088328C">
        <w:trPr>
          <w:trHeight w:val="903"/>
        </w:trPr>
        <w:tc>
          <w:tcPr>
            <w:tcW w:w="1406" w:type="pct"/>
            <w:tcBorders>
              <w:bottom w:val="single" w:sz="4" w:space="0" w:color="auto"/>
            </w:tcBorders>
            <w:shd w:val="clear" w:color="auto" w:fill="F2F2F2" w:themeFill="background1" w:themeFillShade="F2"/>
          </w:tcPr>
          <w:p w14:paraId="0751C194" w14:textId="77777777" w:rsidR="00436D9E" w:rsidRPr="0088328C" w:rsidRDefault="00436D9E" w:rsidP="008D452A">
            <w:pPr>
              <w:pStyle w:val="TableContents"/>
              <w:rPr>
                <w:rFonts w:ascii="Times New Roman" w:hAnsi="Times New Roman"/>
                <w:b/>
                <w:bCs/>
                <w:sz w:val="20"/>
                <w:szCs w:val="20"/>
                <w:lang w:eastAsia="ko-KR"/>
              </w:rPr>
            </w:pPr>
            <w:r w:rsidRPr="0088328C">
              <w:rPr>
                <w:rFonts w:ascii="Times New Roman" w:hAnsi="Times New Roman"/>
                <w:b/>
                <w:bCs/>
                <w:sz w:val="20"/>
                <w:szCs w:val="20"/>
                <w:lang w:eastAsia="ko-KR"/>
              </w:rPr>
              <w:t xml:space="preserve">Doba vyřešení </w:t>
            </w:r>
          </w:p>
          <w:p w14:paraId="667BEF54" w14:textId="77777777" w:rsidR="00436D9E" w:rsidRPr="0088328C" w:rsidRDefault="00436D9E" w:rsidP="008D452A">
            <w:pPr>
              <w:pStyle w:val="TableContents"/>
              <w:rPr>
                <w:rFonts w:ascii="Times New Roman" w:hAnsi="Times New Roman"/>
                <w:sz w:val="20"/>
                <w:szCs w:val="20"/>
                <w:lang w:eastAsia="ko-KR"/>
              </w:rPr>
            </w:pPr>
            <w:r w:rsidRPr="0088328C">
              <w:rPr>
                <w:rFonts w:ascii="Times New Roman" w:hAnsi="Times New Roman"/>
                <w:sz w:val="20"/>
                <w:szCs w:val="20"/>
                <w:lang w:eastAsia="ko-KR"/>
              </w:rPr>
              <w:t>Garantovaná doba vyřešení incidentu od okamžiku oznámení</w:t>
            </w:r>
          </w:p>
        </w:tc>
        <w:tc>
          <w:tcPr>
            <w:tcW w:w="1198" w:type="pct"/>
            <w:tcBorders>
              <w:bottom w:val="single" w:sz="4" w:space="0" w:color="auto"/>
            </w:tcBorders>
            <w:shd w:val="clear" w:color="auto" w:fill="auto"/>
          </w:tcPr>
          <w:p w14:paraId="3B995BEF" w14:textId="77777777" w:rsidR="00436D9E" w:rsidRPr="0088328C" w:rsidRDefault="00436D9E" w:rsidP="008D452A">
            <w:pPr>
              <w:pStyle w:val="TableContents"/>
              <w:rPr>
                <w:rFonts w:ascii="Times New Roman" w:hAnsi="Times New Roman"/>
                <w:sz w:val="20"/>
                <w:szCs w:val="20"/>
                <w:lang w:eastAsia="ko-KR"/>
              </w:rPr>
            </w:pPr>
            <w:r w:rsidRPr="0088328C">
              <w:rPr>
                <w:rFonts w:ascii="Times New Roman" w:hAnsi="Times New Roman"/>
                <w:sz w:val="20"/>
                <w:szCs w:val="20"/>
                <w:lang w:eastAsia="ko-KR"/>
              </w:rPr>
              <w:t xml:space="preserve">Do </w:t>
            </w:r>
            <w:r w:rsidR="002863C4">
              <w:rPr>
                <w:rFonts w:ascii="Times New Roman" w:hAnsi="Times New Roman"/>
                <w:sz w:val="20"/>
                <w:szCs w:val="20"/>
                <w:lang w:eastAsia="ko-KR"/>
              </w:rPr>
              <w:t>24</w:t>
            </w:r>
            <w:r w:rsidRPr="0088328C">
              <w:rPr>
                <w:rFonts w:ascii="Times New Roman" w:hAnsi="Times New Roman"/>
                <w:sz w:val="20"/>
                <w:szCs w:val="20"/>
                <w:lang w:eastAsia="ko-KR"/>
              </w:rPr>
              <w:t xml:space="preserve"> hod</w:t>
            </w:r>
          </w:p>
        </w:tc>
        <w:tc>
          <w:tcPr>
            <w:tcW w:w="1199" w:type="pct"/>
            <w:tcBorders>
              <w:bottom w:val="single" w:sz="4" w:space="0" w:color="auto"/>
            </w:tcBorders>
            <w:shd w:val="clear" w:color="auto" w:fill="auto"/>
          </w:tcPr>
          <w:p w14:paraId="0568A151" w14:textId="77777777" w:rsidR="002863C4" w:rsidRPr="0088328C" w:rsidRDefault="00436D9E" w:rsidP="008D452A">
            <w:pPr>
              <w:pStyle w:val="TableContents"/>
              <w:rPr>
                <w:rFonts w:ascii="Times New Roman" w:hAnsi="Times New Roman"/>
                <w:sz w:val="20"/>
                <w:szCs w:val="20"/>
                <w:lang w:eastAsia="ko-KR"/>
              </w:rPr>
            </w:pPr>
            <w:r w:rsidRPr="0088328C">
              <w:rPr>
                <w:rFonts w:ascii="Times New Roman" w:hAnsi="Times New Roman"/>
                <w:sz w:val="20"/>
                <w:szCs w:val="20"/>
                <w:lang w:eastAsia="ko-KR"/>
              </w:rPr>
              <w:t xml:space="preserve">Do </w:t>
            </w:r>
            <w:r w:rsidR="002863C4">
              <w:rPr>
                <w:rFonts w:ascii="Times New Roman" w:hAnsi="Times New Roman"/>
                <w:sz w:val="20"/>
                <w:szCs w:val="20"/>
                <w:lang w:eastAsia="ko-KR"/>
              </w:rPr>
              <w:t>3 pracovních dní</w:t>
            </w:r>
          </w:p>
        </w:tc>
        <w:tc>
          <w:tcPr>
            <w:tcW w:w="1197" w:type="pct"/>
            <w:tcBorders>
              <w:bottom w:val="single" w:sz="4" w:space="0" w:color="auto"/>
            </w:tcBorders>
            <w:shd w:val="clear" w:color="auto" w:fill="auto"/>
          </w:tcPr>
          <w:p w14:paraId="1A014A77" w14:textId="77777777" w:rsidR="002863C4" w:rsidRPr="0088328C" w:rsidRDefault="002863C4" w:rsidP="008D452A">
            <w:pPr>
              <w:pStyle w:val="TableContents"/>
              <w:rPr>
                <w:rFonts w:ascii="Times New Roman" w:hAnsi="Times New Roman"/>
                <w:sz w:val="20"/>
                <w:szCs w:val="20"/>
                <w:lang w:eastAsia="ko-KR"/>
              </w:rPr>
            </w:pPr>
            <w:r>
              <w:rPr>
                <w:rFonts w:ascii="Times New Roman" w:hAnsi="Times New Roman"/>
                <w:sz w:val="20"/>
                <w:szCs w:val="20"/>
                <w:lang w:eastAsia="ko-KR"/>
              </w:rPr>
              <w:t>Do 10 pracovních dní</w:t>
            </w:r>
          </w:p>
        </w:tc>
      </w:tr>
    </w:tbl>
    <w:p w14:paraId="1181DA06" w14:textId="77777777" w:rsidR="009709ED" w:rsidRDefault="009709ED" w:rsidP="00D768F3">
      <w:pPr>
        <w:widowControl w:val="0"/>
        <w:autoSpaceDE w:val="0"/>
        <w:autoSpaceDN w:val="0"/>
        <w:adjustRightInd w:val="0"/>
        <w:spacing w:line="220" w:lineRule="atLeast"/>
        <w:jc w:val="both"/>
        <w:rPr>
          <w:rFonts w:ascii="Calibri" w:hAnsi="Calibri" w:cs="Calibri"/>
          <w:sz w:val="20"/>
          <w:szCs w:val="20"/>
        </w:rPr>
      </w:pPr>
    </w:p>
    <w:p w14:paraId="3D95DD90" w14:textId="77777777" w:rsidR="0088328C" w:rsidRDefault="0088328C" w:rsidP="00D768F3">
      <w:pPr>
        <w:widowControl w:val="0"/>
        <w:autoSpaceDE w:val="0"/>
        <w:autoSpaceDN w:val="0"/>
        <w:adjustRightInd w:val="0"/>
        <w:spacing w:line="220" w:lineRule="atLeast"/>
        <w:jc w:val="both"/>
        <w:rPr>
          <w:rFonts w:ascii="Calibri" w:hAnsi="Calibri" w:cs="Calibri"/>
          <w:sz w:val="20"/>
          <w:szCs w:val="20"/>
        </w:rPr>
      </w:pPr>
    </w:p>
    <w:p w14:paraId="3961BECC" w14:textId="77777777" w:rsidR="0088328C" w:rsidRDefault="0088328C" w:rsidP="00D768F3">
      <w:pPr>
        <w:widowControl w:val="0"/>
        <w:autoSpaceDE w:val="0"/>
        <w:autoSpaceDN w:val="0"/>
        <w:adjustRightInd w:val="0"/>
        <w:spacing w:line="220" w:lineRule="atLeast"/>
        <w:jc w:val="both"/>
        <w:rPr>
          <w:rFonts w:ascii="Calibri" w:hAnsi="Calibri" w:cs="Calibri"/>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9"/>
        <w:gridCol w:w="1701"/>
        <w:gridCol w:w="1701"/>
        <w:gridCol w:w="1486"/>
        <w:gridCol w:w="1819"/>
      </w:tblGrid>
      <w:tr w:rsidR="002F5400" w:rsidRPr="0088328C" w14:paraId="145ADA29" w14:textId="77777777" w:rsidTr="002F5400">
        <w:trPr>
          <w:trHeight w:val="903"/>
        </w:trPr>
        <w:tc>
          <w:tcPr>
            <w:tcW w:w="1431" w:type="pct"/>
            <w:tcBorders>
              <w:top w:val="single" w:sz="4" w:space="0" w:color="auto"/>
              <w:tl2br w:val="single" w:sz="4" w:space="0" w:color="auto"/>
            </w:tcBorders>
            <w:shd w:val="clear" w:color="auto" w:fill="D9D9D9" w:themeFill="background1" w:themeFillShade="D9"/>
          </w:tcPr>
          <w:p w14:paraId="75E157A5" w14:textId="77777777" w:rsidR="0088328C" w:rsidRPr="0088328C" w:rsidRDefault="0088328C" w:rsidP="008D452A">
            <w:pPr>
              <w:pStyle w:val="TableHeaderCentered"/>
              <w:jc w:val="right"/>
              <w:rPr>
                <w:rFonts w:ascii="Times New Roman" w:hAnsi="Times New Roman"/>
                <w:sz w:val="20"/>
                <w:lang w:eastAsia="ko-KR"/>
              </w:rPr>
            </w:pPr>
            <w:r w:rsidRPr="0088328C">
              <w:rPr>
                <w:rFonts w:ascii="Times New Roman" w:hAnsi="Times New Roman"/>
                <w:sz w:val="20"/>
                <w:lang w:eastAsia="ko-KR"/>
              </w:rPr>
              <w:t>Požadavek</w:t>
            </w:r>
          </w:p>
          <w:p w14:paraId="60EC5657" w14:textId="77777777" w:rsidR="0088328C" w:rsidRPr="0088328C" w:rsidRDefault="0088328C" w:rsidP="008D452A">
            <w:pPr>
              <w:pStyle w:val="TableHeaderCentered"/>
              <w:rPr>
                <w:rFonts w:ascii="Times New Roman" w:hAnsi="Times New Roman"/>
                <w:sz w:val="20"/>
                <w:lang w:eastAsia="ko-KR"/>
              </w:rPr>
            </w:pPr>
          </w:p>
          <w:p w14:paraId="65B93C1E" w14:textId="77777777" w:rsidR="0088328C" w:rsidRPr="0088328C" w:rsidRDefault="0088328C" w:rsidP="008D452A">
            <w:pPr>
              <w:pStyle w:val="TableHeaderCentered"/>
              <w:jc w:val="left"/>
              <w:rPr>
                <w:rFonts w:ascii="Times New Roman" w:hAnsi="Times New Roman"/>
                <w:sz w:val="20"/>
                <w:lang w:eastAsia="ko-KR"/>
              </w:rPr>
            </w:pPr>
            <w:r w:rsidRPr="0088328C">
              <w:rPr>
                <w:rFonts w:ascii="Times New Roman" w:hAnsi="Times New Roman"/>
                <w:sz w:val="20"/>
                <w:lang w:eastAsia="ko-KR"/>
              </w:rPr>
              <w:t>Parametr služby</w:t>
            </w:r>
          </w:p>
        </w:tc>
        <w:tc>
          <w:tcPr>
            <w:tcW w:w="905" w:type="pct"/>
            <w:tcBorders>
              <w:top w:val="single" w:sz="4" w:space="0" w:color="auto"/>
            </w:tcBorders>
            <w:shd w:val="clear" w:color="auto" w:fill="D9D9D9" w:themeFill="background1" w:themeFillShade="D9"/>
          </w:tcPr>
          <w:p w14:paraId="0E44360D" w14:textId="77777777" w:rsidR="0088328C" w:rsidRPr="0088328C" w:rsidRDefault="0088328C" w:rsidP="008D452A">
            <w:pPr>
              <w:pStyle w:val="TableHeaderCentered"/>
              <w:rPr>
                <w:rFonts w:ascii="Times New Roman" w:hAnsi="Times New Roman"/>
                <w:b w:val="0"/>
                <w:bCs w:val="0"/>
                <w:sz w:val="20"/>
                <w:lang w:eastAsia="ko-KR"/>
              </w:rPr>
            </w:pPr>
            <w:r w:rsidRPr="0088328C">
              <w:rPr>
                <w:rFonts w:ascii="Times New Roman" w:hAnsi="Times New Roman"/>
                <w:b w:val="0"/>
                <w:bCs w:val="0"/>
                <w:sz w:val="20"/>
                <w:lang w:eastAsia="ko-KR"/>
              </w:rPr>
              <w:t>Požadavek</w:t>
            </w:r>
          </w:p>
          <w:p w14:paraId="69DA3A75" w14:textId="77777777" w:rsidR="0088328C" w:rsidRPr="0088328C" w:rsidRDefault="0088328C" w:rsidP="008D452A">
            <w:pPr>
              <w:pStyle w:val="TableContents"/>
              <w:jc w:val="center"/>
              <w:rPr>
                <w:rFonts w:ascii="Times New Roman" w:hAnsi="Times New Roman"/>
                <w:sz w:val="20"/>
                <w:szCs w:val="20"/>
                <w:lang w:eastAsia="ko-KR"/>
              </w:rPr>
            </w:pPr>
            <w:r w:rsidRPr="0088328C">
              <w:rPr>
                <w:rFonts w:ascii="Times New Roman" w:hAnsi="Times New Roman"/>
                <w:b/>
                <w:bCs/>
                <w:sz w:val="20"/>
                <w:szCs w:val="20"/>
              </w:rPr>
              <w:t>Změna</w:t>
            </w:r>
          </w:p>
        </w:tc>
        <w:tc>
          <w:tcPr>
            <w:tcW w:w="905" w:type="pct"/>
            <w:tcBorders>
              <w:top w:val="single" w:sz="4" w:space="0" w:color="auto"/>
            </w:tcBorders>
            <w:shd w:val="clear" w:color="auto" w:fill="D9D9D9" w:themeFill="background1" w:themeFillShade="D9"/>
          </w:tcPr>
          <w:p w14:paraId="74017B02" w14:textId="77777777" w:rsidR="0088328C" w:rsidRPr="0088328C" w:rsidRDefault="0088328C" w:rsidP="008D452A">
            <w:pPr>
              <w:pStyle w:val="TableHeaderCentered"/>
              <w:rPr>
                <w:rFonts w:ascii="Times New Roman" w:hAnsi="Times New Roman"/>
                <w:b w:val="0"/>
                <w:bCs w:val="0"/>
                <w:sz w:val="20"/>
                <w:lang w:eastAsia="ko-KR"/>
              </w:rPr>
            </w:pPr>
            <w:r w:rsidRPr="0088328C">
              <w:rPr>
                <w:rFonts w:ascii="Times New Roman" w:hAnsi="Times New Roman"/>
                <w:b w:val="0"/>
                <w:bCs w:val="0"/>
                <w:sz w:val="20"/>
                <w:lang w:eastAsia="ko-KR"/>
              </w:rPr>
              <w:t>Požadavek</w:t>
            </w:r>
          </w:p>
          <w:p w14:paraId="77D8FA21" w14:textId="77777777" w:rsidR="0088328C" w:rsidRPr="0088328C" w:rsidRDefault="0088328C" w:rsidP="008D452A">
            <w:pPr>
              <w:pStyle w:val="TableContents"/>
              <w:jc w:val="center"/>
              <w:rPr>
                <w:rFonts w:ascii="Times New Roman" w:hAnsi="Times New Roman"/>
                <w:sz w:val="20"/>
                <w:szCs w:val="20"/>
                <w:lang w:eastAsia="ko-KR"/>
              </w:rPr>
            </w:pPr>
            <w:r w:rsidRPr="0088328C">
              <w:rPr>
                <w:rFonts w:ascii="Times New Roman" w:hAnsi="Times New Roman"/>
                <w:b/>
                <w:bCs/>
                <w:sz w:val="20"/>
                <w:szCs w:val="20"/>
              </w:rPr>
              <w:t>Nová funkcionalita</w:t>
            </w:r>
          </w:p>
        </w:tc>
        <w:tc>
          <w:tcPr>
            <w:tcW w:w="791" w:type="pct"/>
            <w:tcBorders>
              <w:top w:val="single" w:sz="4" w:space="0" w:color="auto"/>
            </w:tcBorders>
            <w:shd w:val="clear" w:color="auto" w:fill="D9D9D9" w:themeFill="background1" w:themeFillShade="D9"/>
          </w:tcPr>
          <w:p w14:paraId="5A00AE4F" w14:textId="77777777" w:rsidR="0088328C" w:rsidRPr="0088328C" w:rsidRDefault="0088328C" w:rsidP="008D452A">
            <w:pPr>
              <w:pStyle w:val="TableHeaderCentered"/>
              <w:rPr>
                <w:rFonts w:ascii="Times New Roman" w:hAnsi="Times New Roman"/>
                <w:b w:val="0"/>
                <w:bCs w:val="0"/>
                <w:sz w:val="20"/>
                <w:lang w:eastAsia="ko-KR"/>
              </w:rPr>
            </w:pPr>
            <w:r w:rsidRPr="0088328C">
              <w:rPr>
                <w:rFonts w:ascii="Times New Roman" w:hAnsi="Times New Roman"/>
                <w:b w:val="0"/>
                <w:bCs w:val="0"/>
                <w:sz w:val="20"/>
                <w:lang w:eastAsia="ko-KR"/>
              </w:rPr>
              <w:t>Požadavek</w:t>
            </w:r>
          </w:p>
          <w:p w14:paraId="672C034F" w14:textId="77777777" w:rsidR="0088328C" w:rsidRPr="0088328C" w:rsidRDefault="0088328C" w:rsidP="008D452A">
            <w:pPr>
              <w:pStyle w:val="TableContents"/>
              <w:jc w:val="center"/>
              <w:rPr>
                <w:rFonts w:ascii="Times New Roman" w:hAnsi="Times New Roman"/>
                <w:sz w:val="20"/>
                <w:szCs w:val="20"/>
                <w:lang w:eastAsia="ko-KR"/>
              </w:rPr>
            </w:pPr>
            <w:r w:rsidRPr="0088328C">
              <w:rPr>
                <w:rFonts w:ascii="Times New Roman" w:hAnsi="Times New Roman"/>
                <w:b/>
                <w:bCs/>
                <w:sz w:val="20"/>
                <w:szCs w:val="20"/>
              </w:rPr>
              <w:t>Konzultace</w:t>
            </w:r>
          </w:p>
        </w:tc>
        <w:tc>
          <w:tcPr>
            <w:tcW w:w="968" w:type="pct"/>
            <w:tcBorders>
              <w:top w:val="single" w:sz="4" w:space="0" w:color="auto"/>
            </w:tcBorders>
            <w:shd w:val="clear" w:color="auto" w:fill="D9D9D9" w:themeFill="background1" w:themeFillShade="D9"/>
          </w:tcPr>
          <w:p w14:paraId="1E87DC25" w14:textId="77777777" w:rsidR="0088328C" w:rsidRPr="0088328C" w:rsidRDefault="0088328C" w:rsidP="008D452A">
            <w:pPr>
              <w:pStyle w:val="TableHeaderCentered"/>
              <w:rPr>
                <w:rFonts w:ascii="Times New Roman" w:hAnsi="Times New Roman"/>
                <w:b w:val="0"/>
                <w:bCs w:val="0"/>
                <w:sz w:val="20"/>
                <w:lang w:eastAsia="ko-KR"/>
              </w:rPr>
            </w:pPr>
            <w:r w:rsidRPr="0088328C">
              <w:rPr>
                <w:rFonts w:ascii="Times New Roman" w:hAnsi="Times New Roman"/>
                <w:b w:val="0"/>
                <w:bCs w:val="0"/>
                <w:sz w:val="20"/>
                <w:lang w:eastAsia="ko-KR"/>
              </w:rPr>
              <w:t>Požadavek</w:t>
            </w:r>
          </w:p>
          <w:p w14:paraId="5D15473D" w14:textId="77777777" w:rsidR="0088328C" w:rsidRPr="0088328C" w:rsidRDefault="0088328C" w:rsidP="008D452A">
            <w:pPr>
              <w:pStyle w:val="TableContents"/>
              <w:jc w:val="center"/>
              <w:rPr>
                <w:rFonts w:ascii="Times New Roman" w:hAnsi="Times New Roman"/>
                <w:sz w:val="20"/>
                <w:szCs w:val="20"/>
                <w:lang w:eastAsia="ko-KR"/>
              </w:rPr>
            </w:pPr>
            <w:r w:rsidRPr="0088328C">
              <w:rPr>
                <w:rFonts w:ascii="Times New Roman" w:hAnsi="Times New Roman"/>
                <w:b/>
                <w:bCs/>
                <w:sz w:val="20"/>
                <w:szCs w:val="20"/>
              </w:rPr>
              <w:t>Školení</w:t>
            </w:r>
          </w:p>
        </w:tc>
      </w:tr>
      <w:tr w:rsidR="0088328C" w:rsidRPr="0088328C" w14:paraId="3EFD58BD" w14:textId="77777777" w:rsidTr="002F5400">
        <w:trPr>
          <w:trHeight w:val="903"/>
        </w:trPr>
        <w:tc>
          <w:tcPr>
            <w:tcW w:w="1431" w:type="pct"/>
            <w:shd w:val="clear" w:color="auto" w:fill="F2F2F2" w:themeFill="background1" w:themeFillShade="F2"/>
          </w:tcPr>
          <w:p w14:paraId="7C70190E" w14:textId="77777777" w:rsidR="0088328C" w:rsidRPr="0088328C" w:rsidRDefault="0088328C" w:rsidP="008D452A">
            <w:pPr>
              <w:pStyle w:val="TableContents"/>
              <w:rPr>
                <w:rFonts w:ascii="Times New Roman" w:hAnsi="Times New Roman"/>
                <w:b/>
                <w:bCs/>
                <w:sz w:val="20"/>
                <w:szCs w:val="20"/>
                <w:lang w:eastAsia="ko-KR"/>
              </w:rPr>
            </w:pPr>
            <w:r w:rsidRPr="0088328C">
              <w:rPr>
                <w:rFonts w:ascii="Times New Roman" w:hAnsi="Times New Roman"/>
                <w:b/>
                <w:bCs/>
                <w:sz w:val="20"/>
                <w:szCs w:val="20"/>
                <w:lang w:eastAsia="ko-KR"/>
              </w:rPr>
              <w:t xml:space="preserve">Doba reakce </w:t>
            </w:r>
          </w:p>
          <w:p w14:paraId="737E16D5" w14:textId="77777777" w:rsidR="0088328C" w:rsidRPr="0088328C" w:rsidRDefault="0088328C" w:rsidP="008D452A">
            <w:pPr>
              <w:pStyle w:val="TableHeaderCentered"/>
              <w:jc w:val="left"/>
              <w:rPr>
                <w:rFonts w:ascii="Times New Roman" w:hAnsi="Times New Roman"/>
                <w:b w:val="0"/>
                <w:bCs w:val="0"/>
                <w:sz w:val="20"/>
                <w:lang w:eastAsia="ko-KR"/>
              </w:rPr>
            </w:pPr>
            <w:r w:rsidRPr="0088328C">
              <w:rPr>
                <w:rFonts w:ascii="Times New Roman" w:hAnsi="Times New Roman"/>
                <w:b w:val="0"/>
                <w:bCs w:val="0"/>
                <w:sz w:val="20"/>
                <w:lang w:eastAsia="ko-KR"/>
              </w:rPr>
              <w:t>Garantovaná doba odezvy na požadavek od okamžiku oznámení</w:t>
            </w:r>
          </w:p>
        </w:tc>
        <w:tc>
          <w:tcPr>
            <w:tcW w:w="905" w:type="pct"/>
            <w:shd w:val="clear" w:color="auto" w:fill="auto"/>
          </w:tcPr>
          <w:p w14:paraId="473EE72F" w14:textId="77777777" w:rsidR="0088328C" w:rsidRPr="0088328C" w:rsidRDefault="0088328C" w:rsidP="008D452A">
            <w:pPr>
              <w:pStyle w:val="TableContents"/>
              <w:rPr>
                <w:rFonts w:ascii="Times New Roman" w:hAnsi="Times New Roman"/>
                <w:sz w:val="20"/>
                <w:szCs w:val="20"/>
                <w:lang w:eastAsia="ko-KR"/>
              </w:rPr>
            </w:pPr>
            <w:r w:rsidRPr="0088328C">
              <w:rPr>
                <w:rFonts w:ascii="Times New Roman" w:hAnsi="Times New Roman"/>
                <w:sz w:val="20"/>
                <w:szCs w:val="20"/>
                <w:lang w:eastAsia="ko-KR"/>
              </w:rPr>
              <w:t>Nejpozději následující pracovní den do 16:00 hod</w:t>
            </w:r>
          </w:p>
        </w:tc>
        <w:tc>
          <w:tcPr>
            <w:tcW w:w="905" w:type="pct"/>
            <w:shd w:val="clear" w:color="auto" w:fill="auto"/>
          </w:tcPr>
          <w:p w14:paraId="5337CF03" w14:textId="77777777" w:rsidR="0088328C" w:rsidRPr="0088328C" w:rsidRDefault="0088328C" w:rsidP="008D452A">
            <w:pPr>
              <w:pStyle w:val="TableContents"/>
              <w:rPr>
                <w:rFonts w:ascii="Times New Roman" w:hAnsi="Times New Roman"/>
                <w:sz w:val="20"/>
                <w:szCs w:val="20"/>
                <w:lang w:eastAsia="ko-KR"/>
              </w:rPr>
            </w:pPr>
            <w:r w:rsidRPr="0088328C">
              <w:rPr>
                <w:rFonts w:ascii="Times New Roman" w:hAnsi="Times New Roman"/>
                <w:sz w:val="20"/>
                <w:szCs w:val="20"/>
                <w:lang w:eastAsia="ko-KR"/>
              </w:rPr>
              <w:t>Nejpozději následující pracovní den do 16:00 hod</w:t>
            </w:r>
          </w:p>
        </w:tc>
        <w:tc>
          <w:tcPr>
            <w:tcW w:w="791" w:type="pct"/>
            <w:shd w:val="clear" w:color="auto" w:fill="auto"/>
          </w:tcPr>
          <w:p w14:paraId="1F0D973C" w14:textId="77777777" w:rsidR="0088328C" w:rsidRPr="0088328C" w:rsidRDefault="0088328C" w:rsidP="008D452A">
            <w:pPr>
              <w:pStyle w:val="TableContents"/>
              <w:rPr>
                <w:rFonts w:ascii="Times New Roman" w:hAnsi="Times New Roman"/>
                <w:sz w:val="20"/>
                <w:szCs w:val="20"/>
                <w:lang w:eastAsia="ko-KR"/>
              </w:rPr>
            </w:pPr>
            <w:r w:rsidRPr="0088328C">
              <w:rPr>
                <w:rFonts w:ascii="Times New Roman" w:hAnsi="Times New Roman"/>
                <w:sz w:val="20"/>
                <w:szCs w:val="20"/>
                <w:lang w:eastAsia="ko-KR"/>
              </w:rPr>
              <w:t>Nejpozději následující pracovní den do 16:00 hod</w:t>
            </w:r>
          </w:p>
        </w:tc>
        <w:tc>
          <w:tcPr>
            <w:tcW w:w="968" w:type="pct"/>
          </w:tcPr>
          <w:p w14:paraId="676F96E9" w14:textId="77777777" w:rsidR="0088328C" w:rsidRPr="0088328C" w:rsidRDefault="0088328C" w:rsidP="008D452A">
            <w:pPr>
              <w:pStyle w:val="TableContents"/>
              <w:rPr>
                <w:rFonts w:ascii="Times New Roman" w:hAnsi="Times New Roman"/>
                <w:sz w:val="20"/>
                <w:szCs w:val="20"/>
                <w:lang w:eastAsia="ko-KR"/>
              </w:rPr>
            </w:pPr>
            <w:r w:rsidRPr="0088328C">
              <w:rPr>
                <w:rFonts w:ascii="Times New Roman" w:hAnsi="Times New Roman"/>
                <w:sz w:val="20"/>
                <w:szCs w:val="20"/>
                <w:lang w:eastAsia="ko-KR"/>
              </w:rPr>
              <w:t>Nejpozději následující pracovní den do 16:00 hod</w:t>
            </w:r>
          </w:p>
        </w:tc>
      </w:tr>
      <w:tr w:rsidR="0088328C" w:rsidRPr="0088328C" w14:paraId="71227A80" w14:textId="77777777" w:rsidTr="002F5400">
        <w:trPr>
          <w:trHeight w:val="903"/>
        </w:trPr>
        <w:tc>
          <w:tcPr>
            <w:tcW w:w="1431" w:type="pct"/>
            <w:shd w:val="clear" w:color="auto" w:fill="F2F2F2" w:themeFill="background1" w:themeFillShade="F2"/>
          </w:tcPr>
          <w:p w14:paraId="18421A50" w14:textId="77777777" w:rsidR="0088328C" w:rsidRPr="0088328C" w:rsidRDefault="0088328C" w:rsidP="008D452A">
            <w:pPr>
              <w:pStyle w:val="TableContents"/>
              <w:rPr>
                <w:rFonts w:ascii="Times New Roman" w:hAnsi="Times New Roman"/>
                <w:b/>
                <w:bCs/>
                <w:sz w:val="20"/>
                <w:szCs w:val="20"/>
                <w:lang w:eastAsia="ko-KR"/>
              </w:rPr>
            </w:pPr>
            <w:r w:rsidRPr="0088328C">
              <w:rPr>
                <w:rFonts w:ascii="Times New Roman" w:hAnsi="Times New Roman"/>
                <w:b/>
                <w:bCs/>
                <w:sz w:val="20"/>
                <w:szCs w:val="20"/>
                <w:lang w:eastAsia="ko-KR"/>
              </w:rPr>
              <w:t xml:space="preserve">Doba vyřešení </w:t>
            </w:r>
          </w:p>
          <w:p w14:paraId="3AF825C3" w14:textId="77777777" w:rsidR="0088328C" w:rsidRPr="0088328C" w:rsidRDefault="0088328C" w:rsidP="008D452A">
            <w:pPr>
              <w:pStyle w:val="TableHeaderCentered"/>
              <w:jc w:val="left"/>
              <w:rPr>
                <w:rFonts w:ascii="Times New Roman" w:hAnsi="Times New Roman"/>
                <w:b w:val="0"/>
                <w:bCs w:val="0"/>
                <w:sz w:val="20"/>
                <w:lang w:eastAsia="ko-KR"/>
              </w:rPr>
            </w:pPr>
            <w:r w:rsidRPr="0088328C">
              <w:rPr>
                <w:rFonts w:ascii="Times New Roman" w:hAnsi="Times New Roman"/>
                <w:b w:val="0"/>
                <w:bCs w:val="0"/>
                <w:sz w:val="20"/>
                <w:lang w:eastAsia="ko-KR"/>
              </w:rPr>
              <w:t>Garantovaná doba vyřešení požadavku od okamžiku oznámení</w:t>
            </w:r>
          </w:p>
        </w:tc>
        <w:tc>
          <w:tcPr>
            <w:tcW w:w="905" w:type="pct"/>
            <w:shd w:val="clear" w:color="auto" w:fill="auto"/>
          </w:tcPr>
          <w:p w14:paraId="5CCD743E" w14:textId="77777777" w:rsidR="0088328C" w:rsidRPr="0088328C" w:rsidRDefault="0088328C" w:rsidP="008D452A">
            <w:pPr>
              <w:pStyle w:val="TableHeaderCentered"/>
              <w:rPr>
                <w:rFonts w:ascii="Times New Roman" w:hAnsi="Times New Roman"/>
                <w:sz w:val="20"/>
                <w:lang w:eastAsia="ko-KR"/>
              </w:rPr>
            </w:pPr>
            <w:r w:rsidRPr="0088328C">
              <w:rPr>
                <w:rFonts w:ascii="Times New Roman" w:hAnsi="Times New Roman"/>
                <w:sz w:val="20"/>
                <w:lang w:eastAsia="ko-KR"/>
              </w:rPr>
              <w:t>Do 10 dní</w:t>
            </w:r>
          </w:p>
          <w:p w14:paraId="50F15686" w14:textId="77777777" w:rsidR="0088328C" w:rsidRPr="0088328C" w:rsidRDefault="0088328C" w:rsidP="008D452A">
            <w:pPr>
              <w:pStyle w:val="TableHeaderCentered"/>
              <w:jc w:val="left"/>
              <w:rPr>
                <w:rFonts w:ascii="Times New Roman" w:hAnsi="Times New Roman"/>
                <w:sz w:val="20"/>
                <w:lang w:eastAsia="ko-KR"/>
              </w:rPr>
            </w:pPr>
            <w:r w:rsidRPr="0088328C">
              <w:rPr>
                <w:rFonts w:ascii="Times New Roman" w:hAnsi="Times New Roman"/>
                <w:b w:val="0"/>
                <w:bCs w:val="0"/>
                <w:sz w:val="20"/>
                <w:lang w:eastAsia="ko-KR"/>
              </w:rPr>
              <w:t>Ve většině případů nevyžaduje programové úpravy</w:t>
            </w:r>
          </w:p>
        </w:tc>
        <w:tc>
          <w:tcPr>
            <w:tcW w:w="905" w:type="pct"/>
            <w:shd w:val="clear" w:color="auto" w:fill="auto"/>
          </w:tcPr>
          <w:p w14:paraId="55913103" w14:textId="77777777" w:rsidR="0088328C" w:rsidRPr="0088328C" w:rsidRDefault="0088328C" w:rsidP="008D452A">
            <w:pPr>
              <w:pStyle w:val="TableHeaderCentered"/>
              <w:rPr>
                <w:rFonts w:ascii="Times New Roman" w:hAnsi="Times New Roman"/>
                <w:sz w:val="20"/>
                <w:lang w:eastAsia="ko-KR"/>
              </w:rPr>
            </w:pPr>
            <w:r w:rsidRPr="0088328C">
              <w:rPr>
                <w:rFonts w:ascii="Times New Roman" w:hAnsi="Times New Roman"/>
                <w:sz w:val="20"/>
                <w:lang w:eastAsia="ko-KR"/>
              </w:rPr>
              <w:t>Dle dohody</w:t>
            </w:r>
          </w:p>
          <w:p w14:paraId="3E12343B" w14:textId="77777777" w:rsidR="0088328C" w:rsidRPr="0088328C" w:rsidRDefault="0088328C" w:rsidP="008D452A">
            <w:pPr>
              <w:pStyle w:val="TableHeaderCentered"/>
              <w:jc w:val="left"/>
              <w:rPr>
                <w:rFonts w:ascii="Times New Roman" w:hAnsi="Times New Roman"/>
                <w:sz w:val="20"/>
                <w:lang w:eastAsia="ko-KR"/>
              </w:rPr>
            </w:pPr>
            <w:r w:rsidRPr="0088328C">
              <w:rPr>
                <w:rFonts w:ascii="Times New Roman" w:hAnsi="Times New Roman"/>
                <w:b w:val="0"/>
                <w:bCs w:val="0"/>
                <w:sz w:val="20"/>
                <w:lang w:eastAsia="ko-KR"/>
              </w:rPr>
              <w:t xml:space="preserve">Jedná se zejména o programové úpravy a </w:t>
            </w:r>
            <w:r w:rsidR="00B35E60">
              <w:rPr>
                <w:rFonts w:ascii="Times New Roman" w:hAnsi="Times New Roman"/>
                <w:b w:val="0"/>
                <w:bCs w:val="0"/>
                <w:sz w:val="20"/>
                <w:lang w:eastAsia="ko-KR"/>
              </w:rPr>
              <w:t>může se rovněž jednat o upgrade</w:t>
            </w:r>
            <w:r w:rsidR="002F5400">
              <w:rPr>
                <w:rFonts w:ascii="Times New Roman" w:hAnsi="Times New Roman"/>
                <w:b w:val="0"/>
                <w:bCs w:val="0"/>
                <w:sz w:val="20"/>
                <w:lang w:eastAsia="ko-KR"/>
              </w:rPr>
              <w:t>.</w:t>
            </w:r>
          </w:p>
        </w:tc>
        <w:tc>
          <w:tcPr>
            <w:tcW w:w="791" w:type="pct"/>
            <w:shd w:val="clear" w:color="auto" w:fill="auto"/>
          </w:tcPr>
          <w:p w14:paraId="5B6A83BD" w14:textId="77777777" w:rsidR="0088328C" w:rsidRPr="0088328C" w:rsidRDefault="0088328C" w:rsidP="008D452A">
            <w:pPr>
              <w:pStyle w:val="TableHeaderCentered"/>
              <w:rPr>
                <w:rFonts w:ascii="Times New Roman" w:hAnsi="Times New Roman"/>
                <w:sz w:val="20"/>
                <w:lang w:eastAsia="ko-KR"/>
              </w:rPr>
            </w:pPr>
            <w:r w:rsidRPr="0088328C">
              <w:rPr>
                <w:rFonts w:ascii="Times New Roman" w:hAnsi="Times New Roman"/>
                <w:sz w:val="20"/>
                <w:lang w:eastAsia="ko-KR"/>
              </w:rPr>
              <w:t>3 dny</w:t>
            </w:r>
          </w:p>
          <w:p w14:paraId="204CCE5E" w14:textId="77777777" w:rsidR="0088328C" w:rsidRPr="0088328C" w:rsidRDefault="0088328C" w:rsidP="008D452A">
            <w:pPr>
              <w:pStyle w:val="TableHeaderCentered"/>
              <w:jc w:val="left"/>
              <w:rPr>
                <w:rFonts w:ascii="Times New Roman" w:hAnsi="Times New Roman"/>
                <w:sz w:val="20"/>
                <w:lang w:eastAsia="ko-KR"/>
              </w:rPr>
            </w:pPr>
            <w:r w:rsidRPr="0088328C">
              <w:rPr>
                <w:rFonts w:ascii="Times New Roman" w:hAnsi="Times New Roman"/>
                <w:b w:val="0"/>
                <w:bCs w:val="0"/>
                <w:sz w:val="20"/>
                <w:lang w:eastAsia="ko-KR"/>
              </w:rPr>
              <w:t>Dle dohody</w:t>
            </w:r>
            <w:r w:rsidR="00B35E60">
              <w:rPr>
                <w:rFonts w:ascii="Times New Roman" w:hAnsi="Times New Roman"/>
                <w:b w:val="0"/>
                <w:bCs w:val="0"/>
                <w:sz w:val="20"/>
                <w:lang w:eastAsia="ko-KR"/>
              </w:rPr>
              <w:t xml:space="preserve"> bude stanoven termín</w:t>
            </w:r>
          </w:p>
        </w:tc>
        <w:tc>
          <w:tcPr>
            <w:tcW w:w="968" w:type="pct"/>
          </w:tcPr>
          <w:p w14:paraId="3D95A46C" w14:textId="77777777" w:rsidR="0088328C" w:rsidRPr="0088328C" w:rsidRDefault="0088328C" w:rsidP="008D452A">
            <w:pPr>
              <w:pStyle w:val="TableHeaderCentered"/>
              <w:rPr>
                <w:rFonts w:ascii="Times New Roman" w:hAnsi="Times New Roman"/>
                <w:sz w:val="20"/>
                <w:lang w:eastAsia="ko-KR"/>
              </w:rPr>
            </w:pPr>
            <w:r w:rsidRPr="0088328C">
              <w:rPr>
                <w:rFonts w:ascii="Times New Roman" w:hAnsi="Times New Roman"/>
                <w:sz w:val="20"/>
                <w:lang w:eastAsia="ko-KR"/>
              </w:rPr>
              <w:t>3 dny</w:t>
            </w:r>
          </w:p>
          <w:p w14:paraId="30D18685" w14:textId="77777777" w:rsidR="0088328C" w:rsidRPr="0088328C" w:rsidRDefault="00B35E60" w:rsidP="008D452A">
            <w:pPr>
              <w:pStyle w:val="TableHeaderCentered"/>
              <w:jc w:val="left"/>
              <w:rPr>
                <w:rFonts w:ascii="Times New Roman" w:hAnsi="Times New Roman"/>
                <w:sz w:val="20"/>
                <w:lang w:eastAsia="ko-KR"/>
              </w:rPr>
            </w:pPr>
            <w:r w:rsidRPr="0088328C">
              <w:rPr>
                <w:rFonts w:ascii="Times New Roman" w:hAnsi="Times New Roman"/>
                <w:b w:val="0"/>
                <w:bCs w:val="0"/>
                <w:sz w:val="20"/>
                <w:lang w:eastAsia="ko-KR"/>
              </w:rPr>
              <w:t>Dle dohody</w:t>
            </w:r>
            <w:r>
              <w:rPr>
                <w:rFonts w:ascii="Times New Roman" w:hAnsi="Times New Roman"/>
                <w:b w:val="0"/>
                <w:bCs w:val="0"/>
                <w:sz w:val="20"/>
                <w:lang w:eastAsia="ko-KR"/>
              </w:rPr>
              <w:t xml:space="preserve"> bude stanoven termín</w:t>
            </w:r>
          </w:p>
        </w:tc>
      </w:tr>
      <w:tr w:rsidR="0088328C" w:rsidRPr="0088328C" w14:paraId="3010ADFD" w14:textId="77777777" w:rsidTr="002F5400">
        <w:trPr>
          <w:trHeight w:val="903"/>
        </w:trPr>
        <w:tc>
          <w:tcPr>
            <w:tcW w:w="1431" w:type="pct"/>
            <w:shd w:val="clear" w:color="auto" w:fill="F2F2F2" w:themeFill="background1" w:themeFillShade="F2"/>
          </w:tcPr>
          <w:p w14:paraId="52C266B4" w14:textId="77777777" w:rsidR="00B35E60" w:rsidRPr="00B35E60" w:rsidRDefault="0088328C" w:rsidP="00B35E60">
            <w:pPr>
              <w:pStyle w:val="TableHeaderCentered"/>
              <w:rPr>
                <w:rFonts w:ascii="Times New Roman" w:hAnsi="Times New Roman"/>
                <w:b w:val="0"/>
                <w:bCs w:val="0"/>
                <w:sz w:val="20"/>
                <w:lang w:eastAsia="ko-KR"/>
              </w:rPr>
            </w:pPr>
            <w:r w:rsidRPr="00B35E60">
              <w:rPr>
                <w:rFonts w:ascii="Times New Roman" w:hAnsi="Times New Roman"/>
                <w:sz w:val="20"/>
                <w:lang w:eastAsia="ko-KR"/>
              </w:rPr>
              <w:t xml:space="preserve">Navýšení </w:t>
            </w:r>
            <w:r w:rsidR="00B35E60">
              <w:rPr>
                <w:rFonts w:ascii="Times New Roman" w:hAnsi="Times New Roman"/>
                <w:sz w:val="20"/>
                <w:lang w:eastAsia="ko-KR"/>
              </w:rPr>
              <w:t xml:space="preserve">ceny </w:t>
            </w:r>
            <w:r w:rsidR="00B35E60" w:rsidRPr="00B35E60">
              <w:rPr>
                <w:rFonts w:ascii="Times New Roman" w:hAnsi="Times New Roman"/>
                <w:sz w:val="20"/>
                <w:lang w:eastAsia="ko-KR"/>
              </w:rPr>
              <w:t>l</w:t>
            </w:r>
            <w:r w:rsidRPr="00B35E60">
              <w:rPr>
                <w:rFonts w:ascii="Times New Roman" w:hAnsi="Times New Roman"/>
                <w:sz w:val="20"/>
                <w:lang w:eastAsia="ko-KR"/>
              </w:rPr>
              <w:t>icence</w:t>
            </w:r>
            <w:r w:rsidRPr="00B35E60">
              <w:rPr>
                <w:rFonts w:ascii="Times New Roman" w:hAnsi="Times New Roman"/>
                <w:b w:val="0"/>
                <w:bCs w:val="0"/>
                <w:sz w:val="20"/>
                <w:lang w:eastAsia="ko-KR"/>
              </w:rPr>
              <w:t xml:space="preserve"> v Licenční smlouvě formou dodatku a adekvátní </w:t>
            </w:r>
            <w:r w:rsidR="00B35E60">
              <w:rPr>
                <w:rFonts w:ascii="Times New Roman" w:hAnsi="Times New Roman"/>
                <w:b w:val="0"/>
                <w:bCs w:val="0"/>
                <w:sz w:val="20"/>
                <w:lang w:eastAsia="ko-KR"/>
              </w:rPr>
              <w:t xml:space="preserve">procentuální </w:t>
            </w:r>
            <w:r w:rsidRPr="00B35E60">
              <w:rPr>
                <w:rFonts w:ascii="Times New Roman" w:hAnsi="Times New Roman"/>
                <w:b w:val="0"/>
                <w:bCs w:val="0"/>
                <w:sz w:val="20"/>
                <w:lang w:eastAsia="ko-KR"/>
              </w:rPr>
              <w:t>navýšení měsíčního paušálu v Servisní smlouvě</w:t>
            </w:r>
          </w:p>
        </w:tc>
        <w:tc>
          <w:tcPr>
            <w:tcW w:w="905" w:type="pct"/>
            <w:shd w:val="clear" w:color="auto" w:fill="auto"/>
          </w:tcPr>
          <w:p w14:paraId="06EAD7F1" w14:textId="77777777" w:rsidR="0088328C" w:rsidRPr="0088328C" w:rsidRDefault="0088328C" w:rsidP="008D452A">
            <w:pPr>
              <w:pStyle w:val="TableHeaderCentered"/>
              <w:rPr>
                <w:rFonts w:ascii="Times New Roman" w:hAnsi="Times New Roman"/>
                <w:sz w:val="20"/>
                <w:lang w:eastAsia="ko-KR"/>
              </w:rPr>
            </w:pPr>
            <w:r w:rsidRPr="0088328C">
              <w:rPr>
                <w:rFonts w:ascii="Times New Roman" w:hAnsi="Times New Roman"/>
                <w:sz w:val="20"/>
                <w:lang w:eastAsia="ko-KR"/>
              </w:rPr>
              <w:t>NE</w:t>
            </w:r>
          </w:p>
        </w:tc>
        <w:tc>
          <w:tcPr>
            <w:tcW w:w="905" w:type="pct"/>
            <w:shd w:val="clear" w:color="auto" w:fill="auto"/>
          </w:tcPr>
          <w:p w14:paraId="7A6AF623" w14:textId="77777777" w:rsidR="0088328C" w:rsidRDefault="0088328C" w:rsidP="008D452A">
            <w:pPr>
              <w:pStyle w:val="TableHeaderCentered"/>
              <w:rPr>
                <w:rFonts w:ascii="Times New Roman" w:hAnsi="Times New Roman"/>
                <w:sz w:val="20"/>
                <w:lang w:eastAsia="ko-KR"/>
              </w:rPr>
            </w:pPr>
            <w:r w:rsidRPr="00B35E60">
              <w:rPr>
                <w:rFonts w:ascii="Times New Roman" w:hAnsi="Times New Roman"/>
                <w:sz w:val="20"/>
                <w:lang w:eastAsia="ko-KR"/>
              </w:rPr>
              <w:t>ANO</w:t>
            </w:r>
          </w:p>
          <w:p w14:paraId="7471A8C1" w14:textId="77777777" w:rsidR="00B35E60" w:rsidRPr="00B35E60" w:rsidRDefault="00B35E60" w:rsidP="00B35E60">
            <w:pPr>
              <w:pStyle w:val="TableHeaderCentered"/>
              <w:rPr>
                <w:rFonts w:ascii="Times New Roman" w:hAnsi="Times New Roman"/>
                <w:b w:val="0"/>
                <w:bCs w:val="0"/>
                <w:sz w:val="20"/>
                <w:lang w:eastAsia="ko-KR"/>
              </w:rPr>
            </w:pPr>
            <w:r w:rsidRPr="00B35E60">
              <w:rPr>
                <w:rFonts w:ascii="Times New Roman" w:hAnsi="Times New Roman"/>
                <w:b w:val="0"/>
                <w:bCs w:val="0"/>
                <w:sz w:val="20"/>
                <w:lang w:eastAsia="ko-KR"/>
              </w:rPr>
              <w:t>Dle dohody s objednatelem</w:t>
            </w:r>
          </w:p>
        </w:tc>
        <w:tc>
          <w:tcPr>
            <w:tcW w:w="791" w:type="pct"/>
            <w:shd w:val="clear" w:color="auto" w:fill="auto"/>
          </w:tcPr>
          <w:p w14:paraId="4763E0AF" w14:textId="77777777" w:rsidR="0088328C" w:rsidRPr="0088328C" w:rsidRDefault="0088328C" w:rsidP="008D452A">
            <w:pPr>
              <w:pStyle w:val="TableHeaderCentered"/>
              <w:rPr>
                <w:rFonts w:ascii="Times New Roman" w:hAnsi="Times New Roman"/>
                <w:sz w:val="20"/>
                <w:lang w:eastAsia="ko-KR"/>
              </w:rPr>
            </w:pPr>
            <w:r w:rsidRPr="0088328C">
              <w:rPr>
                <w:rFonts w:ascii="Times New Roman" w:hAnsi="Times New Roman"/>
                <w:sz w:val="20"/>
                <w:lang w:eastAsia="ko-KR"/>
              </w:rPr>
              <w:t>NE</w:t>
            </w:r>
          </w:p>
        </w:tc>
        <w:tc>
          <w:tcPr>
            <w:tcW w:w="968" w:type="pct"/>
          </w:tcPr>
          <w:p w14:paraId="5DAF7B0E" w14:textId="77777777" w:rsidR="0088328C" w:rsidRPr="0088328C" w:rsidRDefault="0088328C" w:rsidP="008D452A">
            <w:pPr>
              <w:pStyle w:val="TableHeaderCentered"/>
              <w:rPr>
                <w:rFonts w:ascii="Times New Roman" w:hAnsi="Times New Roman"/>
                <w:sz w:val="20"/>
                <w:lang w:eastAsia="ko-KR"/>
              </w:rPr>
            </w:pPr>
            <w:r w:rsidRPr="0088328C">
              <w:rPr>
                <w:rFonts w:ascii="Times New Roman" w:hAnsi="Times New Roman"/>
                <w:sz w:val="20"/>
                <w:lang w:eastAsia="ko-KR"/>
              </w:rPr>
              <w:t>NE</w:t>
            </w:r>
          </w:p>
        </w:tc>
      </w:tr>
      <w:bookmarkEnd w:id="53"/>
    </w:tbl>
    <w:p w14:paraId="0AEF9DF4" w14:textId="77777777" w:rsidR="0088328C" w:rsidRPr="00E023AF" w:rsidRDefault="0088328C" w:rsidP="00D768F3">
      <w:pPr>
        <w:widowControl w:val="0"/>
        <w:autoSpaceDE w:val="0"/>
        <w:autoSpaceDN w:val="0"/>
        <w:adjustRightInd w:val="0"/>
        <w:spacing w:line="220" w:lineRule="atLeast"/>
        <w:jc w:val="both"/>
        <w:rPr>
          <w:rFonts w:ascii="Calibri" w:hAnsi="Calibri" w:cs="Calibri"/>
          <w:sz w:val="20"/>
          <w:szCs w:val="20"/>
        </w:rPr>
      </w:pPr>
    </w:p>
    <w:p w14:paraId="258B415B" w14:textId="77777777" w:rsidR="006F12A8" w:rsidRDefault="006F12A8" w:rsidP="002863C4">
      <w:pPr>
        <w:widowControl w:val="0"/>
        <w:autoSpaceDE w:val="0"/>
        <w:autoSpaceDN w:val="0"/>
        <w:adjustRightInd w:val="0"/>
        <w:spacing w:line="220" w:lineRule="atLeast"/>
        <w:jc w:val="both"/>
        <w:rPr>
          <w:rFonts w:ascii="Calibri" w:hAnsi="Calibri" w:cs="Calibri"/>
          <w:sz w:val="20"/>
          <w:szCs w:val="20"/>
        </w:rPr>
      </w:pPr>
    </w:p>
    <w:p w14:paraId="26564E99" w14:textId="77777777" w:rsidR="00DA150F" w:rsidRPr="00E023AF" w:rsidRDefault="00DA150F" w:rsidP="00DA150F">
      <w:pPr>
        <w:widowControl w:val="0"/>
        <w:autoSpaceDE w:val="0"/>
        <w:autoSpaceDN w:val="0"/>
        <w:adjustRightInd w:val="0"/>
        <w:spacing w:line="220" w:lineRule="atLeast"/>
        <w:jc w:val="center"/>
        <w:rPr>
          <w:rFonts w:ascii="Calibri" w:hAnsi="Calibri" w:cs="Calibri"/>
          <w:b/>
          <w:sz w:val="22"/>
          <w:szCs w:val="20"/>
        </w:rPr>
      </w:pPr>
      <w:r w:rsidRPr="00E023AF">
        <w:rPr>
          <w:rFonts w:ascii="Calibri" w:hAnsi="Calibri" w:cs="Calibri"/>
          <w:b/>
          <w:sz w:val="22"/>
          <w:szCs w:val="20"/>
        </w:rPr>
        <w:lastRenderedPageBreak/>
        <w:t xml:space="preserve">Článek </w:t>
      </w:r>
      <w:r>
        <w:rPr>
          <w:rFonts w:ascii="Calibri" w:hAnsi="Calibri" w:cs="Calibri"/>
          <w:b/>
          <w:sz w:val="22"/>
          <w:szCs w:val="20"/>
        </w:rPr>
        <w:t>4</w:t>
      </w:r>
    </w:p>
    <w:p w14:paraId="5811FD5A" w14:textId="77777777" w:rsidR="00DA150F" w:rsidRDefault="00DA150F" w:rsidP="00F02827">
      <w:pPr>
        <w:widowControl w:val="0"/>
        <w:autoSpaceDE w:val="0"/>
        <w:autoSpaceDN w:val="0"/>
        <w:adjustRightInd w:val="0"/>
        <w:spacing w:line="220" w:lineRule="atLeast"/>
        <w:jc w:val="center"/>
        <w:rPr>
          <w:rFonts w:ascii="Calibri" w:hAnsi="Calibri" w:cs="Calibri"/>
          <w:b/>
          <w:sz w:val="20"/>
          <w:szCs w:val="20"/>
        </w:rPr>
      </w:pPr>
      <w:r>
        <w:rPr>
          <w:rFonts w:ascii="Calibri" w:hAnsi="Calibri" w:cs="Calibri"/>
          <w:b/>
          <w:sz w:val="20"/>
          <w:szCs w:val="20"/>
        </w:rPr>
        <w:t>Služba Helpdesk</w:t>
      </w:r>
    </w:p>
    <w:p w14:paraId="3119A05C" w14:textId="77777777" w:rsidR="00165502" w:rsidRPr="00F02827" w:rsidRDefault="00165502" w:rsidP="00F02827">
      <w:pPr>
        <w:widowControl w:val="0"/>
        <w:autoSpaceDE w:val="0"/>
        <w:autoSpaceDN w:val="0"/>
        <w:adjustRightInd w:val="0"/>
        <w:spacing w:line="220" w:lineRule="atLeast"/>
        <w:jc w:val="center"/>
        <w:rPr>
          <w:rFonts w:ascii="Calibri" w:hAnsi="Calibri" w:cs="Calibri"/>
          <w:b/>
          <w:sz w:val="20"/>
          <w:szCs w:val="20"/>
        </w:rPr>
      </w:pPr>
    </w:p>
    <w:p w14:paraId="45314142" w14:textId="08A0B5E0" w:rsidR="00D463DD" w:rsidRPr="00E00779" w:rsidRDefault="00D463DD" w:rsidP="00FE31E5">
      <w:pPr>
        <w:pStyle w:val="Odstavecseseznamem"/>
        <w:widowControl w:val="0"/>
        <w:numPr>
          <w:ilvl w:val="0"/>
          <w:numId w:val="21"/>
        </w:numPr>
        <w:autoSpaceDE w:val="0"/>
        <w:autoSpaceDN w:val="0"/>
        <w:adjustRightInd w:val="0"/>
        <w:spacing w:line="220" w:lineRule="atLeast"/>
        <w:jc w:val="both"/>
        <w:rPr>
          <w:sz w:val="20"/>
          <w:szCs w:val="20"/>
        </w:rPr>
      </w:pPr>
      <w:r w:rsidRPr="00E00779">
        <w:rPr>
          <w:sz w:val="20"/>
          <w:szCs w:val="20"/>
        </w:rPr>
        <w:t xml:space="preserve">Objednatel hlásí veškeré Incidenty a </w:t>
      </w:r>
      <w:r w:rsidR="00E00779" w:rsidRPr="00E00779">
        <w:rPr>
          <w:sz w:val="20"/>
          <w:szCs w:val="20"/>
        </w:rPr>
        <w:t>p</w:t>
      </w:r>
      <w:r w:rsidRPr="00E00779">
        <w:rPr>
          <w:sz w:val="20"/>
          <w:szCs w:val="20"/>
        </w:rPr>
        <w:t>ožadavky na Help</w:t>
      </w:r>
      <w:r w:rsidR="005C0B5F">
        <w:rPr>
          <w:sz w:val="20"/>
          <w:szCs w:val="20"/>
        </w:rPr>
        <w:t>d</w:t>
      </w:r>
      <w:r w:rsidRPr="00E00779">
        <w:rPr>
          <w:sz w:val="20"/>
          <w:szCs w:val="20"/>
        </w:rPr>
        <w:t xml:space="preserve">esk </w:t>
      </w:r>
      <w:r w:rsidR="00E00779" w:rsidRPr="00E00779">
        <w:rPr>
          <w:sz w:val="20"/>
          <w:szCs w:val="20"/>
        </w:rPr>
        <w:t>p</w:t>
      </w:r>
      <w:r w:rsidRPr="00E00779">
        <w:rPr>
          <w:sz w:val="20"/>
          <w:szCs w:val="20"/>
        </w:rPr>
        <w:t xml:space="preserve">oskytovatele prostřednictvím webového formuláře. Tato služba je dostupná na webové adrese </w:t>
      </w:r>
      <w:r w:rsidR="007B0C79" w:rsidRPr="00ED0C18">
        <w:rPr>
          <w:b/>
          <w:highlight w:val="yellow"/>
        </w:rPr>
        <w:t>???</w:t>
      </w:r>
      <w:r w:rsidR="009E762F">
        <w:rPr>
          <w:rStyle w:val="Hypertextovodkaz"/>
          <w:sz w:val="20"/>
          <w:szCs w:val="20"/>
        </w:rPr>
        <w:t xml:space="preserve"> </w:t>
      </w:r>
      <w:r w:rsidRPr="00E00779">
        <w:rPr>
          <w:sz w:val="20"/>
          <w:szCs w:val="20"/>
        </w:rPr>
        <w:t>nebo v případě nedostupnosti Help</w:t>
      </w:r>
      <w:r w:rsidR="005C0B5F">
        <w:rPr>
          <w:sz w:val="20"/>
          <w:szCs w:val="20"/>
        </w:rPr>
        <w:t>d</w:t>
      </w:r>
      <w:r w:rsidRPr="00E00779">
        <w:rPr>
          <w:sz w:val="20"/>
          <w:szCs w:val="20"/>
        </w:rPr>
        <w:t xml:space="preserve">esku v pracovní době (08:00 – 16:00 hod.) telefonicky na telefonním čísle </w:t>
      </w:r>
      <w:r w:rsidR="007B0C79" w:rsidRPr="00ED0C18">
        <w:rPr>
          <w:b/>
          <w:highlight w:val="yellow"/>
        </w:rPr>
        <w:t>???</w:t>
      </w:r>
      <w:r w:rsidR="007B0C79" w:rsidRPr="00E00779">
        <w:rPr>
          <w:sz w:val="20"/>
          <w:szCs w:val="20"/>
        </w:rPr>
        <w:t xml:space="preserve"> </w:t>
      </w:r>
      <w:r w:rsidRPr="00E00779">
        <w:rPr>
          <w:sz w:val="20"/>
          <w:szCs w:val="20"/>
        </w:rPr>
        <w:t>(není Hotline číslo).</w:t>
      </w:r>
    </w:p>
    <w:p w14:paraId="0DA15978" w14:textId="633A3552" w:rsidR="00D463DD" w:rsidRPr="00E00779" w:rsidRDefault="00D463DD" w:rsidP="00FE31E5">
      <w:pPr>
        <w:pStyle w:val="Odstavecseseznamem"/>
        <w:widowControl w:val="0"/>
        <w:numPr>
          <w:ilvl w:val="0"/>
          <w:numId w:val="21"/>
        </w:numPr>
        <w:autoSpaceDE w:val="0"/>
        <w:autoSpaceDN w:val="0"/>
        <w:adjustRightInd w:val="0"/>
        <w:spacing w:line="220" w:lineRule="atLeast"/>
        <w:jc w:val="both"/>
        <w:rPr>
          <w:sz w:val="20"/>
          <w:szCs w:val="20"/>
        </w:rPr>
      </w:pPr>
      <w:r w:rsidRPr="00E00779">
        <w:rPr>
          <w:sz w:val="20"/>
          <w:szCs w:val="20"/>
        </w:rPr>
        <w:t>Přístupová práva do systému Help</w:t>
      </w:r>
      <w:r w:rsidR="005C0B5F">
        <w:rPr>
          <w:sz w:val="20"/>
          <w:szCs w:val="20"/>
        </w:rPr>
        <w:t>d</w:t>
      </w:r>
      <w:r w:rsidRPr="00E00779">
        <w:rPr>
          <w:sz w:val="20"/>
          <w:szCs w:val="20"/>
        </w:rPr>
        <w:t xml:space="preserve">esk od </w:t>
      </w:r>
      <w:r w:rsidR="009E762F" w:rsidRPr="00E00779">
        <w:rPr>
          <w:sz w:val="20"/>
          <w:szCs w:val="20"/>
        </w:rPr>
        <w:t>poskytovatele</w:t>
      </w:r>
      <w:r w:rsidRPr="00E00779">
        <w:rPr>
          <w:sz w:val="20"/>
          <w:szCs w:val="20"/>
        </w:rPr>
        <w:t xml:space="preserve"> obdrží určení pracovníci </w:t>
      </w:r>
      <w:r w:rsidR="00E00779" w:rsidRPr="00E00779">
        <w:rPr>
          <w:sz w:val="20"/>
          <w:szCs w:val="20"/>
        </w:rPr>
        <w:t>o</w:t>
      </w:r>
      <w:r w:rsidRPr="00E00779">
        <w:rPr>
          <w:sz w:val="20"/>
          <w:szCs w:val="20"/>
        </w:rPr>
        <w:t xml:space="preserve">bjednatele. Právo zapisovat záznamy má příslušný správce IT </w:t>
      </w:r>
      <w:r w:rsidR="00E00779" w:rsidRPr="00E00779">
        <w:rPr>
          <w:sz w:val="20"/>
          <w:szCs w:val="20"/>
        </w:rPr>
        <w:t>o</w:t>
      </w:r>
      <w:r w:rsidRPr="00E00779">
        <w:rPr>
          <w:sz w:val="20"/>
          <w:szCs w:val="20"/>
        </w:rPr>
        <w:t>bjednatele a další pověřen</w:t>
      </w:r>
      <w:r w:rsidR="00E00779" w:rsidRPr="00E00779">
        <w:rPr>
          <w:sz w:val="20"/>
          <w:szCs w:val="20"/>
        </w:rPr>
        <w:t>í</w:t>
      </w:r>
      <w:r w:rsidR="009E762F">
        <w:rPr>
          <w:sz w:val="20"/>
          <w:szCs w:val="20"/>
        </w:rPr>
        <w:t xml:space="preserve"> </w:t>
      </w:r>
      <w:r w:rsidRPr="00E00779">
        <w:rPr>
          <w:sz w:val="20"/>
          <w:szCs w:val="20"/>
        </w:rPr>
        <w:t>pracovn</w:t>
      </w:r>
      <w:r w:rsidR="009E762F">
        <w:rPr>
          <w:sz w:val="20"/>
          <w:szCs w:val="20"/>
        </w:rPr>
        <w:t>í</w:t>
      </w:r>
      <w:r w:rsidR="00E00779" w:rsidRPr="00E00779">
        <w:rPr>
          <w:sz w:val="20"/>
          <w:szCs w:val="20"/>
        </w:rPr>
        <w:t>ci</w:t>
      </w:r>
      <w:r w:rsidR="009E762F">
        <w:rPr>
          <w:sz w:val="20"/>
          <w:szCs w:val="20"/>
        </w:rPr>
        <w:t xml:space="preserve"> </w:t>
      </w:r>
      <w:r w:rsidR="00E00779" w:rsidRPr="00E00779">
        <w:rPr>
          <w:sz w:val="20"/>
          <w:szCs w:val="20"/>
        </w:rPr>
        <w:t>o</w:t>
      </w:r>
      <w:r w:rsidRPr="00E00779">
        <w:rPr>
          <w:sz w:val="20"/>
          <w:szCs w:val="20"/>
        </w:rPr>
        <w:t xml:space="preserve">bjednatele (např. pracovník oddělení zdravotních pojišťoven), které může určit oprávněná osoba </w:t>
      </w:r>
      <w:r w:rsidR="00E00779" w:rsidRPr="00E00779">
        <w:rPr>
          <w:sz w:val="20"/>
          <w:szCs w:val="20"/>
        </w:rPr>
        <w:t>o</w:t>
      </w:r>
      <w:r w:rsidRPr="00E00779">
        <w:rPr>
          <w:sz w:val="20"/>
          <w:szCs w:val="20"/>
        </w:rPr>
        <w:t xml:space="preserve">bjednatele uvedená v příloze č. 3 </w:t>
      </w:r>
      <w:r w:rsidR="00E00779" w:rsidRPr="00E00779">
        <w:rPr>
          <w:sz w:val="20"/>
          <w:szCs w:val="20"/>
        </w:rPr>
        <w:t>této s</w:t>
      </w:r>
      <w:r w:rsidRPr="00E00779">
        <w:rPr>
          <w:sz w:val="20"/>
          <w:szCs w:val="20"/>
        </w:rPr>
        <w:t>mlouvy.</w:t>
      </w:r>
    </w:p>
    <w:p w14:paraId="01F217EE" w14:textId="4DB376ED" w:rsidR="00D463DD" w:rsidRPr="00E00779" w:rsidRDefault="00D463DD" w:rsidP="00FE31E5">
      <w:pPr>
        <w:pStyle w:val="Odstavecseseznamem"/>
        <w:widowControl w:val="0"/>
        <w:numPr>
          <w:ilvl w:val="0"/>
          <w:numId w:val="21"/>
        </w:numPr>
        <w:autoSpaceDE w:val="0"/>
        <w:autoSpaceDN w:val="0"/>
        <w:adjustRightInd w:val="0"/>
        <w:spacing w:line="220" w:lineRule="atLeast"/>
        <w:jc w:val="both"/>
        <w:rPr>
          <w:sz w:val="20"/>
          <w:szCs w:val="20"/>
        </w:rPr>
      </w:pPr>
      <w:r w:rsidRPr="00E00779">
        <w:rPr>
          <w:sz w:val="20"/>
          <w:szCs w:val="20"/>
        </w:rPr>
        <w:t xml:space="preserve">Pracovníci </w:t>
      </w:r>
      <w:r w:rsidR="00E00779" w:rsidRPr="00E00779">
        <w:rPr>
          <w:sz w:val="20"/>
          <w:szCs w:val="20"/>
        </w:rPr>
        <w:t>p</w:t>
      </w:r>
      <w:r w:rsidRPr="00E00779">
        <w:rPr>
          <w:sz w:val="20"/>
          <w:szCs w:val="20"/>
        </w:rPr>
        <w:t>oskytovatele obsluhují systém Help</w:t>
      </w:r>
      <w:r w:rsidR="005C0B5F">
        <w:rPr>
          <w:sz w:val="20"/>
          <w:szCs w:val="20"/>
        </w:rPr>
        <w:t>d</w:t>
      </w:r>
      <w:r w:rsidRPr="00E00779">
        <w:rPr>
          <w:sz w:val="20"/>
          <w:szCs w:val="20"/>
        </w:rPr>
        <w:t xml:space="preserve">esk v pracovní dny v době od 8:00 do 16:00 hod. Mimo tuto pracovní dobu, v noci, o víkendech a ve státní svátky mohou určení pracovníci </w:t>
      </w:r>
      <w:r w:rsidR="00E00779">
        <w:rPr>
          <w:sz w:val="20"/>
          <w:szCs w:val="20"/>
        </w:rPr>
        <w:t>o</w:t>
      </w:r>
      <w:r w:rsidRPr="00E00779">
        <w:rPr>
          <w:sz w:val="20"/>
          <w:szCs w:val="20"/>
        </w:rPr>
        <w:t xml:space="preserve">bjednatele hlásit závažné </w:t>
      </w:r>
      <w:r w:rsidR="00E00779">
        <w:rPr>
          <w:sz w:val="20"/>
          <w:szCs w:val="20"/>
        </w:rPr>
        <w:t>i</w:t>
      </w:r>
      <w:r w:rsidRPr="00E00779">
        <w:rPr>
          <w:sz w:val="20"/>
          <w:szCs w:val="20"/>
        </w:rPr>
        <w:t>ncidenty kategorie A</w:t>
      </w:r>
      <w:r w:rsidR="009E762F">
        <w:rPr>
          <w:sz w:val="20"/>
          <w:szCs w:val="20"/>
        </w:rPr>
        <w:t xml:space="preserve"> </w:t>
      </w:r>
      <w:proofErr w:type="spellStart"/>
      <w:r w:rsidR="00E00779">
        <w:rPr>
          <w:sz w:val="20"/>
          <w:szCs w:val="20"/>
        </w:rPr>
        <w:t>a</w:t>
      </w:r>
      <w:proofErr w:type="spellEnd"/>
      <w:r w:rsidR="00E00779">
        <w:rPr>
          <w:sz w:val="20"/>
          <w:szCs w:val="20"/>
        </w:rPr>
        <w:t xml:space="preserve"> B</w:t>
      </w:r>
      <w:r w:rsidRPr="00E00779">
        <w:rPr>
          <w:sz w:val="20"/>
          <w:szCs w:val="20"/>
        </w:rPr>
        <w:t xml:space="preserve"> prostřednictvím telefonické Hotline (technologická podpora) na telefonním čísle</w:t>
      </w:r>
      <w:r w:rsidR="009E762F">
        <w:rPr>
          <w:sz w:val="20"/>
          <w:szCs w:val="20"/>
        </w:rPr>
        <w:t xml:space="preserve"> </w:t>
      </w:r>
      <w:r w:rsidR="007B0C79" w:rsidRPr="00ED0C18">
        <w:rPr>
          <w:b/>
          <w:highlight w:val="yellow"/>
        </w:rPr>
        <w:t>???</w:t>
      </w:r>
      <w:r w:rsidRPr="00E00779">
        <w:rPr>
          <w:sz w:val="20"/>
          <w:szCs w:val="20"/>
        </w:rPr>
        <w:t>které funguje nepřetržitě.</w:t>
      </w:r>
    </w:p>
    <w:p w14:paraId="3F8CB5F1" w14:textId="77777777" w:rsidR="00D463DD" w:rsidRPr="00E00779" w:rsidRDefault="00D463DD" w:rsidP="00FE31E5">
      <w:pPr>
        <w:pStyle w:val="Odstavecseseznamem"/>
        <w:widowControl w:val="0"/>
        <w:numPr>
          <w:ilvl w:val="0"/>
          <w:numId w:val="21"/>
        </w:numPr>
        <w:autoSpaceDE w:val="0"/>
        <w:autoSpaceDN w:val="0"/>
        <w:adjustRightInd w:val="0"/>
        <w:spacing w:line="220" w:lineRule="atLeast"/>
        <w:jc w:val="both"/>
        <w:rPr>
          <w:sz w:val="20"/>
          <w:szCs w:val="20"/>
        </w:rPr>
      </w:pPr>
      <w:r w:rsidRPr="00E00779">
        <w:rPr>
          <w:sz w:val="20"/>
          <w:szCs w:val="20"/>
        </w:rPr>
        <w:t xml:space="preserve">Za dohled nad evidovanými </w:t>
      </w:r>
      <w:r w:rsidR="00E00779">
        <w:rPr>
          <w:sz w:val="20"/>
          <w:szCs w:val="20"/>
        </w:rPr>
        <w:t>i</w:t>
      </w:r>
      <w:r w:rsidRPr="00E00779">
        <w:rPr>
          <w:sz w:val="20"/>
          <w:szCs w:val="20"/>
        </w:rPr>
        <w:t xml:space="preserve">ncidenty a </w:t>
      </w:r>
      <w:r w:rsidR="00E00779">
        <w:rPr>
          <w:sz w:val="20"/>
          <w:szCs w:val="20"/>
        </w:rPr>
        <w:t>p</w:t>
      </w:r>
      <w:r w:rsidRPr="00E00779">
        <w:rPr>
          <w:sz w:val="20"/>
          <w:szCs w:val="20"/>
        </w:rPr>
        <w:t xml:space="preserve">ožadavky zodpovídá na straně </w:t>
      </w:r>
      <w:r w:rsidR="00E00779">
        <w:rPr>
          <w:sz w:val="20"/>
          <w:szCs w:val="20"/>
        </w:rPr>
        <w:t>p</w:t>
      </w:r>
      <w:r w:rsidRPr="00E00779">
        <w:rPr>
          <w:sz w:val="20"/>
          <w:szCs w:val="20"/>
        </w:rPr>
        <w:t xml:space="preserve">oskytovatele pracovník Helpdesku, který vlastní řešení </w:t>
      </w:r>
      <w:r w:rsidR="00E00779">
        <w:rPr>
          <w:sz w:val="20"/>
          <w:szCs w:val="20"/>
        </w:rPr>
        <w:t>i</w:t>
      </w:r>
      <w:r w:rsidRPr="00E00779">
        <w:rPr>
          <w:sz w:val="20"/>
          <w:szCs w:val="20"/>
        </w:rPr>
        <w:t xml:space="preserve">ncidentu nebo </w:t>
      </w:r>
      <w:r w:rsidR="00E00779">
        <w:rPr>
          <w:sz w:val="20"/>
          <w:szCs w:val="20"/>
        </w:rPr>
        <w:t>p</w:t>
      </w:r>
      <w:r w:rsidRPr="00E00779">
        <w:rPr>
          <w:sz w:val="20"/>
          <w:szCs w:val="20"/>
        </w:rPr>
        <w:t xml:space="preserve">ožadavků předává na příslušné pracovníky </w:t>
      </w:r>
      <w:r w:rsidR="00E00779">
        <w:rPr>
          <w:sz w:val="20"/>
          <w:szCs w:val="20"/>
        </w:rPr>
        <w:t>p</w:t>
      </w:r>
      <w:r w:rsidRPr="00E00779">
        <w:rPr>
          <w:sz w:val="20"/>
          <w:szCs w:val="20"/>
        </w:rPr>
        <w:t>oskytovatele a dále eviduje v Help</w:t>
      </w:r>
      <w:r w:rsidR="005C0B5F">
        <w:rPr>
          <w:sz w:val="20"/>
          <w:szCs w:val="20"/>
        </w:rPr>
        <w:t>d</w:t>
      </w:r>
      <w:r w:rsidRPr="00E00779">
        <w:rPr>
          <w:sz w:val="20"/>
          <w:szCs w:val="20"/>
        </w:rPr>
        <w:t xml:space="preserve">esku způsob řešení až do uzavření. V případě </w:t>
      </w:r>
      <w:r w:rsidR="00E00779">
        <w:rPr>
          <w:sz w:val="20"/>
          <w:szCs w:val="20"/>
        </w:rPr>
        <w:t>i</w:t>
      </w:r>
      <w:r w:rsidRPr="00E00779">
        <w:rPr>
          <w:sz w:val="20"/>
          <w:szCs w:val="20"/>
        </w:rPr>
        <w:t xml:space="preserve">ncidentů (kategorie A </w:t>
      </w:r>
      <w:proofErr w:type="spellStart"/>
      <w:r w:rsidRPr="00E00779">
        <w:rPr>
          <w:sz w:val="20"/>
          <w:szCs w:val="20"/>
        </w:rPr>
        <w:t>a</w:t>
      </w:r>
      <w:proofErr w:type="spellEnd"/>
      <w:r w:rsidRPr="00E00779">
        <w:rPr>
          <w:sz w:val="20"/>
          <w:szCs w:val="20"/>
        </w:rPr>
        <w:t xml:space="preserve"> B) vhodným způsobem neprodleně informuje pracovníky </w:t>
      </w:r>
      <w:r w:rsidR="00E00779">
        <w:rPr>
          <w:sz w:val="20"/>
          <w:szCs w:val="20"/>
        </w:rPr>
        <w:t>o</w:t>
      </w:r>
      <w:r w:rsidRPr="00E00779">
        <w:rPr>
          <w:sz w:val="20"/>
          <w:szCs w:val="20"/>
        </w:rPr>
        <w:t>bjednatele o vyřešení incidentu, popřípadě jinak dle dohody.</w:t>
      </w:r>
    </w:p>
    <w:p w14:paraId="142CA60A" w14:textId="77777777" w:rsidR="00D463DD" w:rsidRDefault="00D463DD" w:rsidP="00D463DD">
      <w:pPr>
        <w:rPr>
          <w:rFonts w:asciiTheme="minorHAnsi" w:hAnsiTheme="minorHAnsi"/>
          <w:sz w:val="22"/>
          <w:szCs w:val="22"/>
        </w:rPr>
      </w:pPr>
    </w:p>
    <w:p w14:paraId="7249503A" w14:textId="77777777" w:rsidR="00981FB4" w:rsidRDefault="00981FB4" w:rsidP="00165502">
      <w:pPr>
        <w:pStyle w:val="Odstavecseseznamem"/>
        <w:widowControl w:val="0"/>
        <w:autoSpaceDE w:val="0"/>
        <w:autoSpaceDN w:val="0"/>
        <w:adjustRightInd w:val="0"/>
        <w:spacing w:line="220" w:lineRule="atLeast"/>
        <w:ind w:left="360"/>
        <w:jc w:val="both"/>
      </w:pPr>
    </w:p>
    <w:p w14:paraId="0197ABC6" w14:textId="77777777" w:rsidR="00981FB4" w:rsidRDefault="00981FB4" w:rsidP="00981FB4">
      <w:pPr>
        <w:widowControl w:val="0"/>
        <w:autoSpaceDE w:val="0"/>
        <w:autoSpaceDN w:val="0"/>
        <w:adjustRightInd w:val="0"/>
        <w:spacing w:line="220" w:lineRule="atLeast"/>
        <w:jc w:val="both"/>
        <w:rPr>
          <w:sz w:val="20"/>
          <w:szCs w:val="20"/>
        </w:rPr>
      </w:pPr>
    </w:p>
    <w:p w14:paraId="32A57138" w14:textId="77777777" w:rsidR="00981FB4" w:rsidRPr="00BA6A83" w:rsidRDefault="00981FB4" w:rsidP="00981FB4">
      <w:pPr>
        <w:widowControl w:val="0"/>
        <w:autoSpaceDE w:val="0"/>
        <w:autoSpaceDN w:val="0"/>
        <w:adjustRightInd w:val="0"/>
        <w:spacing w:line="220" w:lineRule="atLeast"/>
        <w:jc w:val="center"/>
        <w:rPr>
          <w:rFonts w:ascii="Calibri" w:hAnsi="Calibri" w:cs="Calibri"/>
          <w:b/>
          <w:sz w:val="22"/>
          <w:szCs w:val="20"/>
        </w:rPr>
      </w:pPr>
      <w:r w:rsidRPr="00E023AF">
        <w:rPr>
          <w:rFonts w:ascii="Calibri" w:hAnsi="Calibri" w:cs="Calibri"/>
          <w:b/>
          <w:sz w:val="22"/>
          <w:szCs w:val="20"/>
        </w:rPr>
        <w:t xml:space="preserve">Článek </w:t>
      </w:r>
      <w:r>
        <w:rPr>
          <w:rFonts w:ascii="Calibri" w:hAnsi="Calibri" w:cs="Calibri"/>
          <w:b/>
          <w:sz w:val="22"/>
          <w:szCs w:val="20"/>
        </w:rPr>
        <w:t>5</w:t>
      </w:r>
    </w:p>
    <w:p w14:paraId="0FF54438" w14:textId="369C4439" w:rsidR="00981FB4" w:rsidRDefault="00981FB4" w:rsidP="00981FB4">
      <w:pPr>
        <w:pStyle w:val="Nzevlnku"/>
        <w:rPr>
          <w:rFonts w:asciiTheme="minorHAnsi" w:hAnsiTheme="minorHAnsi"/>
          <w:sz w:val="22"/>
          <w:szCs w:val="22"/>
        </w:rPr>
      </w:pPr>
      <w:r>
        <w:rPr>
          <w:rFonts w:asciiTheme="minorHAnsi" w:hAnsiTheme="minorHAnsi"/>
          <w:sz w:val="22"/>
          <w:szCs w:val="22"/>
        </w:rPr>
        <w:t>Zadání požadavků v</w:t>
      </w:r>
      <w:r w:rsidR="00165502">
        <w:rPr>
          <w:rFonts w:asciiTheme="minorHAnsi" w:hAnsiTheme="minorHAnsi"/>
          <w:sz w:val="22"/>
          <w:szCs w:val="22"/>
        </w:rPr>
        <w:t> </w:t>
      </w:r>
      <w:r>
        <w:rPr>
          <w:rFonts w:asciiTheme="minorHAnsi" w:hAnsiTheme="minorHAnsi"/>
          <w:sz w:val="22"/>
          <w:szCs w:val="22"/>
        </w:rPr>
        <w:t>Help</w:t>
      </w:r>
      <w:r w:rsidR="005C0B5F">
        <w:rPr>
          <w:rFonts w:asciiTheme="minorHAnsi" w:hAnsiTheme="minorHAnsi"/>
          <w:sz w:val="22"/>
          <w:szCs w:val="22"/>
        </w:rPr>
        <w:t>d</w:t>
      </w:r>
      <w:r>
        <w:rPr>
          <w:rFonts w:asciiTheme="minorHAnsi" w:hAnsiTheme="minorHAnsi"/>
          <w:sz w:val="22"/>
          <w:szCs w:val="22"/>
        </w:rPr>
        <w:t>esk</w:t>
      </w:r>
    </w:p>
    <w:p w14:paraId="3BCB05D6" w14:textId="77777777" w:rsidR="00165502" w:rsidRPr="00165502" w:rsidRDefault="00165502" w:rsidP="00165502"/>
    <w:p w14:paraId="4F46D346" w14:textId="77777777" w:rsidR="00981FB4" w:rsidRDefault="00981FB4" w:rsidP="00FE31E5">
      <w:pPr>
        <w:pStyle w:val="Odstavecseseznamem"/>
        <w:widowControl w:val="0"/>
        <w:numPr>
          <w:ilvl w:val="0"/>
          <w:numId w:val="24"/>
        </w:numPr>
        <w:autoSpaceDE w:val="0"/>
        <w:autoSpaceDN w:val="0"/>
        <w:adjustRightInd w:val="0"/>
        <w:spacing w:line="220" w:lineRule="atLeast"/>
        <w:jc w:val="both"/>
        <w:rPr>
          <w:sz w:val="20"/>
          <w:szCs w:val="20"/>
        </w:rPr>
      </w:pPr>
      <w:r w:rsidRPr="00981FB4">
        <w:rPr>
          <w:sz w:val="20"/>
          <w:szCs w:val="20"/>
        </w:rPr>
        <w:t xml:space="preserve">Pověřený pracovník </w:t>
      </w:r>
      <w:r w:rsidR="005C0B5F">
        <w:rPr>
          <w:sz w:val="20"/>
          <w:szCs w:val="20"/>
        </w:rPr>
        <w:t>o</w:t>
      </w:r>
      <w:r w:rsidRPr="00981FB4">
        <w:rPr>
          <w:sz w:val="20"/>
          <w:szCs w:val="20"/>
        </w:rPr>
        <w:t>bjednatele zadá písemně do systému Help</w:t>
      </w:r>
      <w:r w:rsidR="005C0B5F">
        <w:rPr>
          <w:sz w:val="20"/>
          <w:szCs w:val="20"/>
        </w:rPr>
        <w:t>d</w:t>
      </w:r>
      <w:r w:rsidRPr="00981FB4">
        <w:rPr>
          <w:sz w:val="20"/>
          <w:szCs w:val="20"/>
        </w:rPr>
        <w:t xml:space="preserve">esk poptávku na </w:t>
      </w:r>
      <w:r>
        <w:rPr>
          <w:sz w:val="20"/>
          <w:szCs w:val="20"/>
        </w:rPr>
        <w:t>p</w:t>
      </w:r>
      <w:r w:rsidRPr="00981FB4">
        <w:rPr>
          <w:sz w:val="20"/>
          <w:szCs w:val="20"/>
        </w:rPr>
        <w:t>ožadavek nebo službu, a to:</w:t>
      </w:r>
    </w:p>
    <w:p w14:paraId="6B240C17" w14:textId="5B7DAF0B" w:rsidR="00981FB4" w:rsidRDefault="00981FB4" w:rsidP="00FE31E5">
      <w:pPr>
        <w:pStyle w:val="Odstavecseseznamem"/>
        <w:widowControl w:val="0"/>
        <w:numPr>
          <w:ilvl w:val="1"/>
          <w:numId w:val="24"/>
        </w:numPr>
        <w:autoSpaceDE w:val="0"/>
        <w:autoSpaceDN w:val="0"/>
        <w:adjustRightInd w:val="0"/>
        <w:spacing w:line="220" w:lineRule="atLeast"/>
        <w:jc w:val="both"/>
        <w:rPr>
          <w:sz w:val="20"/>
          <w:szCs w:val="20"/>
        </w:rPr>
      </w:pPr>
      <w:r w:rsidRPr="00981FB4">
        <w:rPr>
          <w:b/>
          <w:bCs/>
          <w:sz w:val="20"/>
          <w:szCs w:val="20"/>
        </w:rPr>
        <w:t>Změna</w:t>
      </w:r>
      <w:r w:rsidRPr="00981FB4">
        <w:rPr>
          <w:sz w:val="20"/>
          <w:szCs w:val="20"/>
        </w:rPr>
        <w:t xml:space="preserve">, v případě že se jedná o rutinní úpravy a nastavení. Nejedná se primárně o úpravy programového </w:t>
      </w:r>
      <w:r w:rsidR="000D257E" w:rsidRPr="00981FB4">
        <w:rPr>
          <w:sz w:val="20"/>
          <w:szCs w:val="20"/>
        </w:rPr>
        <w:t>kódu</w:t>
      </w:r>
      <w:r w:rsidR="00EA0CE4">
        <w:rPr>
          <w:sz w:val="20"/>
          <w:szCs w:val="20"/>
        </w:rPr>
        <w:t xml:space="preserve"> </w:t>
      </w:r>
      <w:r>
        <w:rPr>
          <w:sz w:val="20"/>
          <w:szCs w:val="20"/>
        </w:rPr>
        <w:t>produktu.</w:t>
      </w:r>
    </w:p>
    <w:p w14:paraId="60F0C6D7" w14:textId="37BAC862" w:rsidR="00DD59EA" w:rsidRDefault="00981FB4" w:rsidP="00FE31E5">
      <w:pPr>
        <w:pStyle w:val="Odstavecseseznamem"/>
        <w:widowControl w:val="0"/>
        <w:numPr>
          <w:ilvl w:val="1"/>
          <w:numId w:val="24"/>
        </w:numPr>
        <w:autoSpaceDE w:val="0"/>
        <w:autoSpaceDN w:val="0"/>
        <w:adjustRightInd w:val="0"/>
        <w:spacing w:line="220" w:lineRule="atLeast"/>
        <w:jc w:val="both"/>
        <w:rPr>
          <w:sz w:val="20"/>
          <w:szCs w:val="20"/>
        </w:rPr>
      </w:pPr>
      <w:r w:rsidRPr="00DD59EA">
        <w:rPr>
          <w:b/>
          <w:bCs/>
          <w:sz w:val="20"/>
          <w:szCs w:val="20"/>
        </w:rPr>
        <w:t>Nová funkcionalita</w:t>
      </w:r>
      <w:r w:rsidRPr="00981FB4">
        <w:rPr>
          <w:sz w:val="20"/>
          <w:szCs w:val="20"/>
        </w:rPr>
        <w:t xml:space="preserve">, pokud se jedná o nové funkcionality a inovace </w:t>
      </w:r>
      <w:r w:rsidR="00DD59EA">
        <w:rPr>
          <w:sz w:val="20"/>
          <w:szCs w:val="20"/>
        </w:rPr>
        <w:t>produktu, o</w:t>
      </w:r>
      <w:r w:rsidRPr="00981FB4">
        <w:rPr>
          <w:sz w:val="20"/>
          <w:szCs w:val="20"/>
        </w:rPr>
        <w:t xml:space="preserve">bvykle se řeší analýza proveditelnosti </w:t>
      </w:r>
      <w:r w:rsidR="00DD59EA">
        <w:rPr>
          <w:sz w:val="20"/>
          <w:szCs w:val="20"/>
        </w:rPr>
        <w:t xml:space="preserve">s výstupem (zadání) </w:t>
      </w:r>
      <w:r w:rsidRPr="00981FB4">
        <w:rPr>
          <w:sz w:val="20"/>
          <w:szCs w:val="20"/>
        </w:rPr>
        <w:t>a následně projektově řízená dodávka funkcionality.</w:t>
      </w:r>
    </w:p>
    <w:p w14:paraId="100902F2" w14:textId="77777777" w:rsidR="009B4BEC" w:rsidRDefault="00981FB4" w:rsidP="00FE31E5">
      <w:pPr>
        <w:pStyle w:val="Odstavecseseznamem"/>
        <w:widowControl w:val="0"/>
        <w:numPr>
          <w:ilvl w:val="1"/>
          <w:numId w:val="24"/>
        </w:numPr>
        <w:autoSpaceDE w:val="0"/>
        <w:autoSpaceDN w:val="0"/>
        <w:adjustRightInd w:val="0"/>
        <w:spacing w:line="220" w:lineRule="atLeast"/>
        <w:jc w:val="both"/>
        <w:rPr>
          <w:sz w:val="20"/>
          <w:szCs w:val="20"/>
        </w:rPr>
      </w:pPr>
      <w:r w:rsidRPr="00DD59EA">
        <w:rPr>
          <w:b/>
          <w:bCs/>
          <w:sz w:val="20"/>
          <w:szCs w:val="20"/>
        </w:rPr>
        <w:t>Konzultace</w:t>
      </w:r>
      <w:r w:rsidRPr="00DD59EA">
        <w:rPr>
          <w:sz w:val="20"/>
          <w:szCs w:val="20"/>
        </w:rPr>
        <w:t xml:space="preserve"> v situaci, kdy </w:t>
      </w:r>
      <w:r w:rsidR="00DD59EA">
        <w:rPr>
          <w:sz w:val="20"/>
          <w:szCs w:val="20"/>
        </w:rPr>
        <w:t>o</w:t>
      </w:r>
      <w:r w:rsidRPr="00DD59EA">
        <w:rPr>
          <w:sz w:val="20"/>
          <w:szCs w:val="20"/>
        </w:rPr>
        <w:t xml:space="preserve">bjednatel má jakoukoli potřebu získat informace k užívání </w:t>
      </w:r>
      <w:r w:rsidR="00DD59EA">
        <w:rPr>
          <w:sz w:val="20"/>
          <w:szCs w:val="20"/>
        </w:rPr>
        <w:t>p</w:t>
      </w:r>
      <w:r w:rsidRPr="00DD59EA">
        <w:rPr>
          <w:sz w:val="20"/>
          <w:szCs w:val="20"/>
        </w:rPr>
        <w:t xml:space="preserve">roduktu a jeho komponentám. </w:t>
      </w:r>
    </w:p>
    <w:p w14:paraId="44C2B36A" w14:textId="77777777" w:rsidR="00981FB4" w:rsidRPr="009B4BEC" w:rsidRDefault="00981FB4" w:rsidP="00FE31E5">
      <w:pPr>
        <w:pStyle w:val="Odstavecseseznamem"/>
        <w:widowControl w:val="0"/>
        <w:numPr>
          <w:ilvl w:val="1"/>
          <w:numId w:val="24"/>
        </w:numPr>
        <w:autoSpaceDE w:val="0"/>
        <w:autoSpaceDN w:val="0"/>
        <w:adjustRightInd w:val="0"/>
        <w:spacing w:line="220" w:lineRule="atLeast"/>
        <w:jc w:val="both"/>
        <w:rPr>
          <w:sz w:val="20"/>
          <w:szCs w:val="20"/>
        </w:rPr>
      </w:pPr>
      <w:r w:rsidRPr="009B4BEC">
        <w:rPr>
          <w:b/>
          <w:bCs/>
          <w:sz w:val="20"/>
          <w:szCs w:val="20"/>
        </w:rPr>
        <w:t>Školení</w:t>
      </w:r>
      <w:r w:rsidRPr="009B4BEC">
        <w:rPr>
          <w:sz w:val="20"/>
          <w:szCs w:val="20"/>
        </w:rPr>
        <w:t xml:space="preserve">, </w:t>
      </w:r>
    </w:p>
    <w:p w14:paraId="7C69B781" w14:textId="77777777" w:rsidR="009B4BEC" w:rsidRDefault="00981FB4" w:rsidP="00FE31E5">
      <w:pPr>
        <w:pStyle w:val="Odstavecseseznamem"/>
        <w:widowControl w:val="0"/>
        <w:numPr>
          <w:ilvl w:val="0"/>
          <w:numId w:val="24"/>
        </w:numPr>
        <w:autoSpaceDE w:val="0"/>
        <w:autoSpaceDN w:val="0"/>
        <w:adjustRightInd w:val="0"/>
        <w:spacing w:line="220" w:lineRule="atLeast"/>
        <w:jc w:val="both"/>
        <w:rPr>
          <w:sz w:val="20"/>
          <w:szCs w:val="20"/>
        </w:rPr>
      </w:pPr>
      <w:r w:rsidRPr="00981FB4">
        <w:rPr>
          <w:sz w:val="20"/>
          <w:szCs w:val="20"/>
        </w:rPr>
        <w:t xml:space="preserve">Objednávka na </w:t>
      </w:r>
      <w:r w:rsidR="009B4BEC">
        <w:rPr>
          <w:sz w:val="20"/>
          <w:szCs w:val="20"/>
        </w:rPr>
        <w:t>p</w:t>
      </w:r>
      <w:r w:rsidRPr="00981FB4">
        <w:rPr>
          <w:sz w:val="20"/>
          <w:szCs w:val="20"/>
        </w:rPr>
        <w:t>ožadavek nebo službu zapsaná do systému Help</w:t>
      </w:r>
      <w:r w:rsidR="005C0B5F">
        <w:rPr>
          <w:sz w:val="20"/>
          <w:szCs w:val="20"/>
        </w:rPr>
        <w:t>d</w:t>
      </w:r>
      <w:r w:rsidRPr="00981FB4">
        <w:rPr>
          <w:sz w:val="20"/>
          <w:szCs w:val="20"/>
        </w:rPr>
        <w:t>esk musí obsahovat:</w:t>
      </w:r>
    </w:p>
    <w:p w14:paraId="7EB1D36F" w14:textId="77777777" w:rsidR="009B4BEC" w:rsidRDefault="00981FB4" w:rsidP="00FE31E5">
      <w:pPr>
        <w:pStyle w:val="Odstavecseseznamem"/>
        <w:widowControl w:val="0"/>
        <w:numPr>
          <w:ilvl w:val="1"/>
          <w:numId w:val="24"/>
        </w:numPr>
        <w:autoSpaceDE w:val="0"/>
        <w:autoSpaceDN w:val="0"/>
        <w:adjustRightInd w:val="0"/>
        <w:spacing w:line="220" w:lineRule="atLeast"/>
        <w:jc w:val="both"/>
        <w:rPr>
          <w:sz w:val="20"/>
          <w:szCs w:val="20"/>
        </w:rPr>
      </w:pPr>
      <w:r w:rsidRPr="009B4BEC">
        <w:rPr>
          <w:sz w:val="20"/>
          <w:szCs w:val="20"/>
        </w:rPr>
        <w:t xml:space="preserve">stručný a výstižný název </w:t>
      </w:r>
      <w:r w:rsidR="009B4BEC">
        <w:rPr>
          <w:sz w:val="20"/>
          <w:szCs w:val="20"/>
        </w:rPr>
        <w:t>p</w:t>
      </w:r>
      <w:r w:rsidRPr="009B4BEC">
        <w:rPr>
          <w:sz w:val="20"/>
          <w:szCs w:val="20"/>
        </w:rPr>
        <w:t>ožadavku (shrnutí),</w:t>
      </w:r>
    </w:p>
    <w:p w14:paraId="07094808" w14:textId="77777777" w:rsidR="009B4BEC" w:rsidRDefault="00981FB4" w:rsidP="00FE31E5">
      <w:pPr>
        <w:pStyle w:val="Odstavecseseznamem"/>
        <w:widowControl w:val="0"/>
        <w:numPr>
          <w:ilvl w:val="1"/>
          <w:numId w:val="24"/>
        </w:numPr>
        <w:autoSpaceDE w:val="0"/>
        <w:autoSpaceDN w:val="0"/>
        <w:adjustRightInd w:val="0"/>
        <w:spacing w:line="220" w:lineRule="atLeast"/>
        <w:jc w:val="both"/>
        <w:rPr>
          <w:sz w:val="20"/>
          <w:szCs w:val="20"/>
        </w:rPr>
      </w:pPr>
      <w:r w:rsidRPr="009B4BEC">
        <w:rPr>
          <w:sz w:val="20"/>
          <w:szCs w:val="20"/>
        </w:rPr>
        <w:t xml:space="preserve">popis </w:t>
      </w:r>
      <w:r w:rsidR="009B4BEC">
        <w:rPr>
          <w:sz w:val="20"/>
          <w:szCs w:val="20"/>
        </w:rPr>
        <w:t>p</w:t>
      </w:r>
      <w:r w:rsidRPr="009B4BEC">
        <w:rPr>
          <w:sz w:val="20"/>
          <w:szCs w:val="20"/>
        </w:rPr>
        <w:t xml:space="preserve">ožadavku a skutečnosti, které dle úsudku </w:t>
      </w:r>
      <w:r w:rsidR="009B4BEC">
        <w:rPr>
          <w:sz w:val="20"/>
          <w:szCs w:val="20"/>
        </w:rPr>
        <w:t>o</w:t>
      </w:r>
      <w:r w:rsidRPr="009B4BEC">
        <w:rPr>
          <w:sz w:val="20"/>
          <w:szCs w:val="20"/>
        </w:rPr>
        <w:t xml:space="preserve">bjednatele mohou vést k objasnění podstaty </w:t>
      </w:r>
      <w:r w:rsidR="009B4BEC">
        <w:rPr>
          <w:sz w:val="20"/>
          <w:szCs w:val="20"/>
        </w:rPr>
        <w:t>p</w:t>
      </w:r>
      <w:r w:rsidRPr="009B4BEC">
        <w:rPr>
          <w:sz w:val="20"/>
          <w:szCs w:val="20"/>
        </w:rPr>
        <w:t>ožadavku nebo návrh řešení (</w:t>
      </w:r>
      <w:r w:rsidR="009B4BEC">
        <w:rPr>
          <w:sz w:val="20"/>
          <w:szCs w:val="20"/>
        </w:rPr>
        <w:t>zadání</w:t>
      </w:r>
      <w:r w:rsidRPr="009B4BEC">
        <w:rPr>
          <w:sz w:val="20"/>
          <w:szCs w:val="20"/>
        </w:rPr>
        <w:t>),</w:t>
      </w:r>
    </w:p>
    <w:p w14:paraId="0A1D1461" w14:textId="77777777" w:rsidR="009B4BEC" w:rsidRDefault="00981FB4" w:rsidP="00FE31E5">
      <w:pPr>
        <w:pStyle w:val="Odstavecseseznamem"/>
        <w:widowControl w:val="0"/>
        <w:numPr>
          <w:ilvl w:val="1"/>
          <w:numId w:val="24"/>
        </w:numPr>
        <w:autoSpaceDE w:val="0"/>
        <w:autoSpaceDN w:val="0"/>
        <w:adjustRightInd w:val="0"/>
        <w:spacing w:line="220" w:lineRule="atLeast"/>
        <w:jc w:val="both"/>
        <w:rPr>
          <w:sz w:val="20"/>
          <w:szCs w:val="20"/>
        </w:rPr>
      </w:pPr>
      <w:r w:rsidRPr="009B4BEC">
        <w:rPr>
          <w:sz w:val="20"/>
          <w:szCs w:val="20"/>
        </w:rPr>
        <w:t xml:space="preserve">kontaktní osobu za stranu </w:t>
      </w:r>
      <w:r w:rsidR="009B4BEC">
        <w:rPr>
          <w:sz w:val="20"/>
          <w:szCs w:val="20"/>
        </w:rPr>
        <w:t>o</w:t>
      </w:r>
      <w:r w:rsidRPr="009B4BEC">
        <w:rPr>
          <w:sz w:val="20"/>
          <w:szCs w:val="20"/>
        </w:rPr>
        <w:t xml:space="preserve">bjednatele, se kterou je možné, v případě nejasností o způsobu řešení </w:t>
      </w:r>
      <w:r w:rsidR="009B4BEC">
        <w:rPr>
          <w:sz w:val="20"/>
          <w:szCs w:val="20"/>
        </w:rPr>
        <w:t>p</w:t>
      </w:r>
      <w:r w:rsidRPr="009B4BEC">
        <w:rPr>
          <w:sz w:val="20"/>
          <w:szCs w:val="20"/>
        </w:rPr>
        <w:t xml:space="preserve">ožadavku na straně </w:t>
      </w:r>
      <w:r w:rsidR="009B4BEC">
        <w:rPr>
          <w:sz w:val="20"/>
          <w:szCs w:val="20"/>
        </w:rPr>
        <w:t>p</w:t>
      </w:r>
      <w:r w:rsidRPr="009B4BEC">
        <w:rPr>
          <w:sz w:val="20"/>
          <w:szCs w:val="20"/>
        </w:rPr>
        <w:t>oskytovatele, věc konzultovat (Kontaktní osoba), případně další kontaktní údaje (Telefon, e-mail).</w:t>
      </w:r>
    </w:p>
    <w:p w14:paraId="18A38CEE" w14:textId="77777777" w:rsidR="00981FB4" w:rsidRPr="009B4BEC" w:rsidRDefault="00981FB4" w:rsidP="00FE31E5">
      <w:pPr>
        <w:pStyle w:val="Odstavecseseznamem"/>
        <w:widowControl w:val="0"/>
        <w:numPr>
          <w:ilvl w:val="0"/>
          <w:numId w:val="24"/>
        </w:numPr>
        <w:autoSpaceDE w:val="0"/>
        <w:autoSpaceDN w:val="0"/>
        <w:adjustRightInd w:val="0"/>
        <w:spacing w:line="220" w:lineRule="atLeast"/>
        <w:jc w:val="both"/>
        <w:rPr>
          <w:sz w:val="20"/>
          <w:szCs w:val="20"/>
        </w:rPr>
      </w:pPr>
      <w:r w:rsidRPr="009B4BEC">
        <w:rPr>
          <w:sz w:val="20"/>
          <w:szCs w:val="20"/>
        </w:rPr>
        <w:t xml:space="preserve">Poskytovatel vypracuje a předloží </w:t>
      </w:r>
      <w:r w:rsidR="009B4BEC">
        <w:rPr>
          <w:sz w:val="20"/>
          <w:szCs w:val="20"/>
        </w:rPr>
        <w:t>o</w:t>
      </w:r>
      <w:r w:rsidRPr="009B4BEC">
        <w:rPr>
          <w:sz w:val="20"/>
          <w:szCs w:val="20"/>
        </w:rPr>
        <w:t xml:space="preserve">bjednateli návrh řešení </w:t>
      </w:r>
      <w:r w:rsidR="009B4BEC">
        <w:rPr>
          <w:sz w:val="20"/>
          <w:szCs w:val="20"/>
        </w:rPr>
        <w:t>p</w:t>
      </w:r>
      <w:r w:rsidRPr="009B4BEC">
        <w:rPr>
          <w:sz w:val="20"/>
          <w:szCs w:val="20"/>
        </w:rPr>
        <w:t xml:space="preserve">ožadavku, popřípadě předloží cenovou nabídku. </w:t>
      </w:r>
    </w:p>
    <w:p w14:paraId="55624912" w14:textId="77777777" w:rsidR="00981FB4" w:rsidRPr="00981FB4" w:rsidRDefault="00981FB4" w:rsidP="00FE31E5">
      <w:pPr>
        <w:pStyle w:val="Odstavecseseznamem"/>
        <w:widowControl w:val="0"/>
        <w:numPr>
          <w:ilvl w:val="0"/>
          <w:numId w:val="24"/>
        </w:numPr>
        <w:autoSpaceDE w:val="0"/>
        <w:autoSpaceDN w:val="0"/>
        <w:adjustRightInd w:val="0"/>
        <w:spacing w:line="220" w:lineRule="atLeast"/>
        <w:jc w:val="both"/>
        <w:rPr>
          <w:sz w:val="20"/>
          <w:szCs w:val="20"/>
        </w:rPr>
      </w:pPr>
      <w:r w:rsidRPr="00981FB4">
        <w:rPr>
          <w:sz w:val="20"/>
          <w:szCs w:val="20"/>
        </w:rPr>
        <w:t xml:space="preserve">V případě, že </w:t>
      </w:r>
      <w:r w:rsidR="000D257E">
        <w:rPr>
          <w:sz w:val="20"/>
          <w:szCs w:val="20"/>
        </w:rPr>
        <w:t>p</w:t>
      </w:r>
      <w:r w:rsidRPr="00981FB4">
        <w:rPr>
          <w:sz w:val="20"/>
          <w:szCs w:val="20"/>
        </w:rPr>
        <w:t xml:space="preserve">oskytovatel pro vyřešení </w:t>
      </w:r>
      <w:r w:rsidR="000D257E">
        <w:rPr>
          <w:sz w:val="20"/>
          <w:szCs w:val="20"/>
        </w:rPr>
        <w:t>p</w:t>
      </w:r>
      <w:r w:rsidRPr="00981FB4">
        <w:rPr>
          <w:sz w:val="20"/>
          <w:szCs w:val="20"/>
        </w:rPr>
        <w:t xml:space="preserve">ožadavku potřebuje upřesnění ze strany </w:t>
      </w:r>
      <w:r w:rsidR="000D257E">
        <w:rPr>
          <w:sz w:val="20"/>
          <w:szCs w:val="20"/>
        </w:rPr>
        <w:t>o</w:t>
      </w:r>
      <w:r w:rsidRPr="00981FB4">
        <w:rPr>
          <w:sz w:val="20"/>
          <w:szCs w:val="20"/>
        </w:rPr>
        <w:t>bjednatele, je zapsaný záznam v Help</w:t>
      </w:r>
      <w:r w:rsidR="005C0B5F">
        <w:rPr>
          <w:sz w:val="20"/>
          <w:szCs w:val="20"/>
        </w:rPr>
        <w:t>d</w:t>
      </w:r>
      <w:r w:rsidRPr="00981FB4">
        <w:rPr>
          <w:sz w:val="20"/>
          <w:szCs w:val="20"/>
        </w:rPr>
        <w:t xml:space="preserve">esku předán zpět na osobu, která jej zadala s žádostí o upřesnění. Po doplnění upřesňujících informací zadavatel předá zpět na pracovníka </w:t>
      </w:r>
      <w:r w:rsidR="000D257E">
        <w:rPr>
          <w:sz w:val="20"/>
          <w:szCs w:val="20"/>
        </w:rPr>
        <w:t>p</w:t>
      </w:r>
      <w:r w:rsidRPr="00981FB4">
        <w:rPr>
          <w:sz w:val="20"/>
          <w:szCs w:val="20"/>
        </w:rPr>
        <w:t>oskytovatele, který upřesnění požadoval.</w:t>
      </w:r>
    </w:p>
    <w:p w14:paraId="369A23BD" w14:textId="77777777" w:rsidR="00981FB4" w:rsidRDefault="00981FB4" w:rsidP="000D257E">
      <w:pPr>
        <w:widowControl w:val="0"/>
        <w:autoSpaceDE w:val="0"/>
        <w:autoSpaceDN w:val="0"/>
        <w:adjustRightInd w:val="0"/>
        <w:spacing w:line="220" w:lineRule="atLeast"/>
        <w:jc w:val="both"/>
        <w:rPr>
          <w:sz w:val="20"/>
          <w:szCs w:val="20"/>
        </w:rPr>
      </w:pPr>
    </w:p>
    <w:p w14:paraId="5259C839" w14:textId="19FD0A4C" w:rsidR="006E26B3" w:rsidRDefault="006E26B3" w:rsidP="006E26B3">
      <w:pPr>
        <w:keepNext/>
        <w:widowControl w:val="0"/>
        <w:autoSpaceDE w:val="0"/>
        <w:autoSpaceDN w:val="0"/>
        <w:adjustRightInd w:val="0"/>
        <w:spacing w:line="220" w:lineRule="atLeast"/>
        <w:jc w:val="center"/>
      </w:pPr>
    </w:p>
    <w:p w14:paraId="1679A5BA" w14:textId="77777777" w:rsidR="00BC0222" w:rsidRDefault="00BC0222" w:rsidP="000D257E">
      <w:pPr>
        <w:widowControl w:val="0"/>
        <w:autoSpaceDE w:val="0"/>
        <w:autoSpaceDN w:val="0"/>
        <w:adjustRightInd w:val="0"/>
        <w:spacing w:line="220" w:lineRule="atLeast"/>
        <w:jc w:val="both"/>
        <w:rPr>
          <w:sz w:val="20"/>
          <w:szCs w:val="20"/>
        </w:rPr>
      </w:pPr>
    </w:p>
    <w:p w14:paraId="53D77FB3" w14:textId="14FA62E1" w:rsidR="00BC0222" w:rsidRPr="00BA6A83" w:rsidRDefault="00BC0222" w:rsidP="00BC0222">
      <w:pPr>
        <w:widowControl w:val="0"/>
        <w:autoSpaceDE w:val="0"/>
        <w:autoSpaceDN w:val="0"/>
        <w:adjustRightInd w:val="0"/>
        <w:spacing w:line="220" w:lineRule="atLeast"/>
        <w:jc w:val="center"/>
        <w:rPr>
          <w:rFonts w:ascii="Calibri" w:hAnsi="Calibri" w:cs="Calibri"/>
          <w:b/>
          <w:sz w:val="22"/>
          <w:szCs w:val="20"/>
        </w:rPr>
      </w:pPr>
      <w:r w:rsidRPr="00E023AF">
        <w:rPr>
          <w:rFonts w:ascii="Calibri" w:hAnsi="Calibri" w:cs="Calibri"/>
          <w:b/>
          <w:sz w:val="22"/>
          <w:szCs w:val="20"/>
        </w:rPr>
        <w:t xml:space="preserve">Článek </w:t>
      </w:r>
      <w:r w:rsidR="003E3946">
        <w:rPr>
          <w:rFonts w:ascii="Calibri" w:hAnsi="Calibri" w:cs="Calibri"/>
          <w:b/>
          <w:sz w:val="22"/>
          <w:szCs w:val="20"/>
        </w:rPr>
        <w:t>6</w:t>
      </w:r>
    </w:p>
    <w:p w14:paraId="0D4AD989" w14:textId="77777777" w:rsidR="00BC0222" w:rsidRDefault="00BC0222" w:rsidP="00BC0222">
      <w:pPr>
        <w:pStyle w:val="Nzevlnku"/>
        <w:rPr>
          <w:rFonts w:asciiTheme="minorHAnsi" w:hAnsiTheme="minorHAnsi"/>
          <w:sz w:val="22"/>
          <w:szCs w:val="22"/>
        </w:rPr>
      </w:pPr>
      <w:r>
        <w:rPr>
          <w:rFonts w:asciiTheme="minorHAnsi" w:hAnsiTheme="minorHAnsi"/>
          <w:sz w:val="22"/>
          <w:szCs w:val="22"/>
        </w:rPr>
        <w:t>Objednávka požadavků nad rámec poskytovaných Servisních služeb</w:t>
      </w:r>
    </w:p>
    <w:p w14:paraId="17FB17AD" w14:textId="77777777" w:rsidR="00165502" w:rsidRPr="00165502" w:rsidRDefault="00165502" w:rsidP="00165502"/>
    <w:p w14:paraId="0B8818A4" w14:textId="6F8A8E04" w:rsidR="00BC0222" w:rsidRPr="00BC0222" w:rsidRDefault="00BC0222" w:rsidP="00FE31E5">
      <w:pPr>
        <w:pStyle w:val="Odstavecseseznamem"/>
        <w:widowControl w:val="0"/>
        <w:numPr>
          <w:ilvl w:val="0"/>
          <w:numId w:val="26"/>
        </w:numPr>
        <w:autoSpaceDE w:val="0"/>
        <w:autoSpaceDN w:val="0"/>
        <w:adjustRightInd w:val="0"/>
        <w:spacing w:line="220" w:lineRule="atLeast"/>
        <w:jc w:val="both"/>
        <w:rPr>
          <w:sz w:val="20"/>
          <w:szCs w:val="20"/>
        </w:rPr>
      </w:pPr>
      <w:r w:rsidRPr="00BC0222">
        <w:rPr>
          <w:sz w:val="20"/>
          <w:szCs w:val="20"/>
        </w:rPr>
        <w:t xml:space="preserve">Servisní služby nad rozsah vymezený příloze č.1 této </w:t>
      </w:r>
      <w:r>
        <w:rPr>
          <w:sz w:val="20"/>
          <w:szCs w:val="20"/>
        </w:rPr>
        <w:t>s</w:t>
      </w:r>
      <w:r w:rsidRPr="00BC0222">
        <w:rPr>
          <w:sz w:val="20"/>
          <w:szCs w:val="20"/>
        </w:rPr>
        <w:t xml:space="preserve">mlouvy, jakož i další případné služby </w:t>
      </w:r>
      <w:r>
        <w:rPr>
          <w:sz w:val="20"/>
          <w:szCs w:val="20"/>
        </w:rPr>
        <w:t>touto s</w:t>
      </w:r>
      <w:r w:rsidRPr="00BC0222">
        <w:rPr>
          <w:sz w:val="20"/>
          <w:szCs w:val="20"/>
        </w:rPr>
        <w:t xml:space="preserve">mlouvou neupravené a </w:t>
      </w:r>
      <w:r>
        <w:rPr>
          <w:sz w:val="20"/>
          <w:szCs w:val="20"/>
        </w:rPr>
        <w:t>o</w:t>
      </w:r>
      <w:r w:rsidRPr="00BC0222">
        <w:rPr>
          <w:sz w:val="20"/>
          <w:szCs w:val="20"/>
        </w:rPr>
        <w:t>bjednatelem v souvislosti s </w:t>
      </w:r>
      <w:r>
        <w:rPr>
          <w:sz w:val="20"/>
          <w:szCs w:val="20"/>
        </w:rPr>
        <w:t>produktem</w:t>
      </w:r>
      <w:r w:rsidRPr="00BC0222">
        <w:rPr>
          <w:sz w:val="20"/>
          <w:szCs w:val="20"/>
        </w:rPr>
        <w:t xml:space="preserve"> požadované budou realizovány na základě písemné objednávky </w:t>
      </w:r>
      <w:r>
        <w:rPr>
          <w:sz w:val="20"/>
          <w:szCs w:val="20"/>
        </w:rPr>
        <w:t>o</w:t>
      </w:r>
      <w:r w:rsidRPr="00BC0222">
        <w:rPr>
          <w:sz w:val="20"/>
          <w:szCs w:val="20"/>
        </w:rPr>
        <w:t xml:space="preserve">bjednatele nebo budou vloženy do </w:t>
      </w:r>
      <w:proofErr w:type="spellStart"/>
      <w:r w:rsidRPr="00BC0222">
        <w:rPr>
          <w:sz w:val="20"/>
          <w:szCs w:val="20"/>
        </w:rPr>
        <w:t>Helpdeskového</w:t>
      </w:r>
      <w:proofErr w:type="spellEnd"/>
      <w:r w:rsidRPr="00BC0222">
        <w:rPr>
          <w:sz w:val="20"/>
          <w:szCs w:val="20"/>
        </w:rPr>
        <w:t xml:space="preserve"> systému a jejich realizace bude po vzájemně dohodě účtována dle aktuálně platného ceníku </w:t>
      </w:r>
      <w:r>
        <w:rPr>
          <w:sz w:val="20"/>
          <w:szCs w:val="20"/>
        </w:rPr>
        <w:t>p</w:t>
      </w:r>
      <w:r w:rsidRPr="00BC0222">
        <w:rPr>
          <w:sz w:val="20"/>
          <w:szCs w:val="20"/>
        </w:rPr>
        <w:t>oskytovatel</w:t>
      </w:r>
      <w:r>
        <w:rPr>
          <w:sz w:val="20"/>
          <w:szCs w:val="20"/>
        </w:rPr>
        <w:t xml:space="preserve">e </w:t>
      </w:r>
      <w:r w:rsidRPr="00DB1D07">
        <w:rPr>
          <w:sz w:val="20"/>
          <w:szCs w:val="20"/>
        </w:rPr>
        <w:t>dle čl.4 odst.</w:t>
      </w:r>
      <w:r w:rsidR="007A2294">
        <w:rPr>
          <w:sz w:val="20"/>
          <w:szCs w:val="20"/>
        </w:rPr>
        <w:t>4</w:t>
      </w:r>
      <w:r w:rsidRPr="00DB1D07">
        <w:rPr>
          <w:sz w:val="20"/>
          <w:szCs w:val="20"/>
        </w:rPr>
        <w:t xml:space="preserve"> této smlouvy</w:t>
      </w:r>
    </w:p>
    <w:p w14:paraId="7F260412" w14:textId="77777777" w:rsidR="00BC0222" w:rsidRPr="00BC0222" w:rsidRDefault="00BC0222" w:rsidP="00FE31E5">
      <w:pPr>
        <w:pStyle w:val="Odstavecseseznamem"/>
        <w:widowControl w:val="0"/>
        <w:numPr>
          <w:ilvl w:val="0"/>
          <w:numId w:val="26"/>
        </w:numPr>
        <w:autoSpaceDE w:val="0"/>
        <w:autoSpaceDN w:val="0"/>
        <w:adjustRightInd w:val="0"/>
        <w:spacing w:line="220" w:lineRule="atLeast"/>
        <w:jc w:val="both"/>
        <w:rPr>
          <w:sz w:val="20"/>
          <w:szCs w:val="20"/>
        </w:rPr>
      </w:pPr>
      <w:r w:rsidRPr="00BC0222">
        <w:rPr>
          <w:sz w:val="20"/>
          <w:szCs w:val="20"/>
        </w:rPr>
        <w:t xml:space="preserve">Sjednaná odměna bude fakturována po oboustranné dohodě. </w:t>
      </w:r>
    </w:p>
    <w:p w14:paraId="70772517" w14:textId="77777777" w:rsidR="00BC0222" w:rsidRDefault="00BC0222" w:rsidP="00BC0222">
      <w:pPr>
        <w:pStyle w:val="Odstavecseseznamem"/>
        <w:widowControl w:val="0"/>
        <w:autoSpaceDE w:val="0"/>
        <w:autoSpaceDN w:val="0"/>
        <w:adjustRightInd w:val="0"/>
        <w:spacing w:line="220" w:lineRule="atLeast"/>
        <w:ind w:left="360"/>
        <w:jc w:val="both"/>
        <w:rPr>
          <w:sz w:val="20"/>
          <w:szCs w:val="20"/>
        </w:rPr>
      </w:pPr>
    </w:p>
    <w:p w14:paraId="3EB40468" w14:textId="77777777" w:rsidR="005C0B5F" w:rsidRPr="008B4EE9" w:rsidRDefault="005C0B5F" w:rsidP="005C0B5F">
      <w:pPr>
        <w:widowControl w:val="0"/>
        <w:autoSpaceDE w:val="0"/>
        <w:autoSpaceDN w:val="0"/>
        <w:adjustRightInd w:val="0"/>
        <w:spacing w:line="220" w:lineRule="atLeast"/>
        <w:jc w:val="both"/>
        <w:rPr>
          <w:rFonts w:ascii="Calibri" w:hAnsi="Calibri" w:cs="Calibri"/>
          <w:b/>
          <w:bCs/>
          <w:sz w:val="20"/>
          <w:szCs w:val="20"/>
        </w:rPr>
      </w:pPr>
      <w:r w:rsidRPr="008B4EE9">
        <w:rPr>
          <w:rFonts w:ascii="Calibri" w:hAnsi="Calibri" w:cs="Calibri"/>
          <w:b/>
          <w:bCs/>
          <w:sz w:val="20"/>
          <w:szCs w:val="20"/>
        </w:rPr>
        <w:lastRenderedPageBreak/>
        <w:t>Příloha č. 3 – Odpovědné osoby smluvních stran</w:t>
      </w:r>
    </w:p>
    <w:p w14:paraId="1B19D29D" w14:textId="77777777" w:rsidR="005C0B5F" w:rsidRPr="008B4EE9" w:rsidRDefault="005C0B5F" w:rsidP="005C0B5F">
      <w:pPr>
        <w:widowControl w:val="0"/>
        <w:autoSpaceDE w:val="0"/>
        <w:autoSpaceDN w:val="0"/>
        <w:adjustRightInd w:val="0"/>
        <w:spacing w:line="220" w:lineRule="atLeast"/>
        <w:jc w:val="both"/>
        <w:rPr>
          <w:rFonts w:ascii="Calibri" w:hAnsi="Calibri" w:cs="Calibri"/>
          <w:b/>
          <w:bCs/>
          <w:sz w:val="20"/>
          <w:szCs w:val="20"/>
        </w:rPr>
      </w:pPr>
    </w:p>
    <w:p w14:paraId="48B199CA" w14:textId="77777777" w:rsidR="005C0B5F" w:rsidRPr="005C0B5F" w:rsidRDefault="005C0B5F" w:rsidP="005C0B5F">
      <w:pPr>
        <w:widowControl w:val="0"/>
        <w:autoSpaceDE w:val="0"/>
        <w:autoSpaceDN w:val="0"/>
        <w:adjustRightInd w:val="0"/>
        <w:spacing w:line="220" w:lineRule="atLeast"/>
        <w:jc w:val="both"/>
        <w:rPr>
          <w:sz w:val="20"/>
          <w:szCs w:val="20"/>
        </w:rPr>
      </w:pPr>
      <w:r w:rsidRPr="005C0B5F">
        <w:rPr>
          <w:sz w:val="20"/>
          <w:szCs w:val="20"/>
        </w:rPr>
        <w:t>Příloha definuje a popisuje způsob, jakým budou obě zúčastněné strany společně komunikovat a řídit vzájemný smluvní vztah, včetně postupu pro projednání a schválení potřebných rozhodnutí. V následujících článcích 1 a 2 jsou definice řídících struktur a popis rolí a odpovědností včetně eskalační úrovně.</w:t>
      </w:r>
    </w:p>
    <w:p w14:paraId="6065C288" w14:textId="77777777" w:rsidR="005C0B5F" w:rsidRDefault="005C0B5F" w:rsidP="005C0B5F">
      <w:pPr>
        <w:widowControl w:val="0"/>
        <w:autoSpaceDE w:val="0"/>
        <w:autoSpaceDN w:val="0"/>
        <w:adjustRightInd w:val="0"/>
        <w:spacing w:line="220" w:lineRule="atLeast"/>
        <w:jc w:val="both"/>
        <w:rPr>
          <w:sz w:val="20"/>
          <w:szCs w:val="20"/>
        </w:rPr>
      </w:pPr>
    </w:p>
    <w:p w14:paraId="3AE4C7AE" w14:textId="77777777" w:rsidR="005C0B5F" w:rsidRDefault="005C0B5F" w:rsidP="005C0B5F">
      <w:pPr>
        <w:widowControl w:val="0"/>
        <w:autoSpaceDE w:val="0"/>
        <w:autoSpaceDN w:val="0"/>
        <w:adjustRightInd w:val="0"/>
        <w:spacing w:line="220" w:lineRule="atLeast"/>
        <w:jc w:val="both"/>
        <w:rPr>
          <w:sz w:val="20"/>
          <w:szCs w:val="20"/>
        </w:rPr>
      </w:pPr>
    </w:p>
    <w:p w14:paraId="75CD23BE" w14:textId="77777777" w:rsidR="005C0B5F" w:rsidRPr="00BA6A83" w:rsidRDefault="005C0B5F" w:rsidP="005C0B5F">
      <w:pPr>
        <w:widowControl w:val="0"/>
        <w:autoSpaceDE w:val="0"/>
        <w:autoSpaceDN w:val="0"/>
        <w:adjustRightInd w:val="0"/>
        <w:spacing w:line="220" w:lineRule="atLeast"/>
        <w:jc w:val="center"/>
        <w:rPr>
          <w:rFonts w:ascii="Calibri" w:hAnsi="Calibri" w:cs="Calibri"/>
          <w:b/>
          <w:sz w:val="22"/>
          <w:szCs w:val="20"/>
        </w:rPr>
      </w:pPr>
      <w:r w:rsidRPr="00E023AF">
        <w:rPr>
          <w:rFonts w:ascii="Calibri" w:hAnsi="Calibri" w:cs="Calibri"/>
          <w:b/>
          <w:sz w:val="22"/>
          <w:szCs w:val="20"/>
        </w:rPr>
        <w:t xml:space="preserve">Článek </w:t>
      </w:r>
      <w:r w:rsidR="008B4EE9">
        <w:rPr>
          <w:rFonts w:ascii="Calibri" w:hAnsi="Calibri" w:cs="Calibri"/>
          <w:b/>
          <w:sz w:val="22"/>
          <w:szCs w:val="20"/>
        </w:rPr>
        <w:t>1</w:t>
      </w:r>
    </w:p>
    <w:p w14:paraId="59E11F71" w14:textId="77777777" w:rsidR="005C0B5F" w:rsidRPr="00BC0222" w:rsidRDefault="005C0B5F" w:rsidP="005C0B5F">
      <w:pPr>
        <w:pStyle w:val="Nzevlnku"/>
        <w:rPr>
          <w:rFonts w:asciiTheme="minorHAnsi" w:hAnsiTheme="minorHAnsi"/>
          <w:sz w:val="22"/>
          <w:szCs w:val="22"/>
        </w:rPr>
      </w:pPr>
      <w:r>
        <w:rPr>
          <w:rFonts w:asciiTheme="minorHAnsi" w:hAnsiTheme="minorHAnsi"/>
          <w:sz w:val="22"/>
          <w:szCs w:val="22"/>
        </w:rPr>
        <w:t>Řízení vztahu</w:t>
      </w:r>
    </w:p>
    <w:p w14:paraId="2C800FCA" w14:textId="77777777" w:rsidR="005C0B5F" w:rsidRDefault="005C0B5F" w:rsidP="005C0B5F">
      <w:pPr>
        <w:widowControl w:val="0"/>
        <w:autoSpaceDE w:val="0"/>
        <w:autoSpaceDN w:val="0"/>
        <w:adjustRightInd w:val="0"/>
        <w:spacing w:line="220" w:lineRule="atLeast"/>
        <w:rPr>
          <w:sz w:val="20"/>
          <w:szCs w:val="20"/>
        </w:rPr>
      </w:pPr>
    </w:p>
    <w:p w14:paraId="47EA74C6" w14:textId="77777777" w:rsidR="005C0B5F" w:rsidRPr="00684497" w:rsidRDefault="005C0B5F" w:rsidP="00FE31E5">
      <w:pPr>
        <w:pStyle w:val="Odstavecseseznamem"/>
        <w:widowControl w:val="0"/>
        <w:numPr>
          <w:ilvl w:val="0"/>
          <w:numId w:val="27"/>
        </w:numPr>
        <w:autoSpaceDE w:val="0"/>
        <w:autoSpaceDN w:val="0"/>
        <w:adjustRightInd w:val="0"/>
        <w:spacing w:line="220" w:lineRule="atLeast"/>
        <w:jc w:val="both"/>
        <w:rPr>
          <w:sz w:val="20"/>
          <w:szCs w:val="20"/>
        </w:rPr>
      </w:pPr>
      <w:r w:rsidRPr="00684497">
        <w:rPr>
          <w:sz w:val="20"/>
          <w:szCs w:val="20"/>
        </w:rPr>
        <w:t>Pracovníci odpovědni za řízení vztahů smluvních stran vyplývajících z této smlouvy:</w:t>
      </w:r>
    </w:p>
    <w:p w14:paraId="088EB935" w14:textId="77777777" w:rsidR="005C0B5F" w:rsidRPr="00684497" w:rsidRDefault="005C0B5F" w:rsidP="005C0B5F">
      <w:pPr>
        <w:widowControl w:val="0"/>
        <w:autoSpaceDE w:val="0"/>
        <w:autoSpaceDN w:val="0"/>
        <w:adjustRightInd w:val="0"/>
        <w:spacing w:line="220" w:lineRule="atLeast"/>
        <w:jc w:val="both"/>
        <w:rPr>
          <w:b/>
          <w:bCs/>
          <w:sz w:val="20"/>
          <w:szCs w:val="20"/>
        </w:rPr>
      </w:pPr>
    </w:p>
    <w:p w14:paraId="6663E198" w14:textId="77777777" w:rsidR="005C0B5F" w:rsidRPr="00684497" w:rsidRDefault="005C0B5F" w:rsidP="00684497">
      <w:pPr>
        <w:widowControl w:val="0"/>
        <w:autoSpaceDE w:val="0"/>
        <w:autoSpaceDN w:val="0"/>
        <w:adjustRightInd w:val="0"/>
        <w:spacing w:line="220" w:lineRule="atLeast"/>
        <w:jc w:val="both"/>
        <w:rPr>
          <w:b/>
          <w:bCs/>
          <w:sz w:val="20"/>
          <w:szCs w:val="20"/>
        </w:rPr>
      </w:pPr>
      <w:r w:rsidRPr="00684497">
        <w:rPr>
          <w:b/>
          <w:bCs/>
          <w:sz w:val="20"/>
          <w:szCs w:val="20"/>
        </w:rPr>
        <w:t>Poskytovatel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50"/>
        <w:gridCol w:w="2340"/>
        <w:gridCol w:w="1631"/>
        <w:gridCol w:w="3375"/>
      </w:tblGrid>
      <w:tr w:rsidR="005C0B5F" w:rsidRPr="00264EF6" w14:paraId="25BD4C4E" w14:textId="77777777" w:rsidTr="00165502">
        <w:trPr>
          <w:trHeight w:val="244"/>
        </w:trPr>
        <w:tc>
          <w:tcPr>
            <w:tcW w:w="1091" w:type="pct"/>
            <w:shd w:val="clear" w:color="auto" w:fill="BFBFBF" w:themeFill="background1" w:themeFillShade="BF"/>
            <w:vAlign w:val="center"/>
          </w:tcPr>
          <w:p w14:paraId="20D27F07" w14:textId="77777777" w:rsidR="005C0B5F" w:rsidRPr="00264EF6" w:rsidRDefault="005C0B5F" w:rsidP="008D452A">
            <w:pPr>
              <w:pStyle w:val="Zhlav"/>
              <w:rPr>
                <w:bCs/>
                <w:sz w:val="20"/>
                <w:szCs w:val="20"/>
              </w:rPr>
            </w:pPr>
            <w:r w:rsidRPr="00264EF6">
              <w:rPr>
                <w:bCs/>
                <w:sz w:val="20"/>
                <w:szCs w:val="20"/>
              </w:rPr>
              <w:t>Role</w:t>
            </w:r>
          </w:p>
        </w:tc>
        <w:tc>
          <w:tcPr>
            <w:tcW w:w="1245" w:type="pct"/>
            <w:shd w:val="clear" w:color="auto" w:fill="BFBFBF" w:themeFill="background1" w:themeFillShade="BF"/>
            <w:vAlign w:val="center"/>
          </w:tcPr>
          <w:p w14:paraId="465FFE38" w14:textId="77777777" w:rsidR="005C0B5F" w:rsidRPr="00264EF6" w:rsidRDefault="005C0B5F" w:rsidP="008D452A">
            <w:pPr>
              <w:pStyle w:val="Zhlav"/>
              <w:jc w:val="center"/>
              <w:rPr>
                <w:bCs/>
                <w:sz w:val="20"/>
                <w:szCs w:val="20"/>
              </w:rPr>
            </w:pPr>
            <w:r w:rsidRPr="00264EF6">
              <w:rPr>
                <w:bCs/>
                <w:sz w:val="20"/>
                <w:szCs w:val="20"/>
              </w:rPr>
              <w:t>Jméno</w:t>
            </w:r>
          </w:p>
        </w:tc>
        <w:tc>
          <w:tcPr>
            <w:tcW w:w="868" w:type="pct"/>
            <w:shd w:val="clear" w:color="auto" w:fill="BFBFBF" w:themeFill="background1" w:themeFillShade="BF"/>
            <w:vAlign w:val="center"/>
          </w:tcPr>
          <w:p w14:paraId="6BA8798A" w14:textId="77777777" w:rsidR="005C0B5F" w:rsidRPr="00264EF6" w:rsidRDefault="005C0B5F" w:rsidP="008D452A">
            <w:pPr>
              <w:pStyle w:val="Zhlav"/>
              <w:jc w:val="center"/>
              <w:rPr>
                <w:bCs/>
                <w:sz w:val="20"/>
                <w:szCs w:val="20"/>
              </w:rPr>
            </w:pPr>
            <w:r w:rsidRPr="00264EF6">
              <w:rPr>
                <w:bCs/>
                <w:sz w:val="20"/>
                <w:szCs w:val="20"/>
              </w:rPr>
              <w:t>Pracovní zařazení</w:t>
            </w:r>
          </w:p>
        </w:tc>
        <w:tc>
          <w:tcPr>
            <w:tcW w:w="1796" w:type="pct"/>
            <w:shd w:val="clear" w:color="auto" w:fill="BFBFBF" w:themeFill="background1" w:themeFillShade="BF"/>
          </w:tcPr>
          <w:p w14:paraId="394BA31C" w14:textId="77777777" w:rsidR="005C0B5F" w:rsidRPr="00264EF6" w:rsidRDefault="005C0B5F" w:rsidP="008D452A">
            <w:pPr>
              <w:pStyle w:val="Zhlav"/>
              <w:jc w:val="center"/>
              <w:rPr>
                <w:bCs/>
                <w:sz w:val="20"/>
                <w:szCs w:val="20"/>
              </w:rPr>
            </w:pPr>
            <w:r w:rsidRPr="00264EF6">
              <w:rPr>
                <w:bCs/>
                <w:sz w:val="20"/>
                <w:szCs w:val="20"/>
              </w:rPr>
              <w:t>Telefon, mail</w:t>
            </w:r>
          </w:p>
        </w:tc>
      </w:tr>
      <w:tr w:rsidR="005C0B5F" w:rsidRPr="00264EF6" w14:paraId="2B5B9B2F" w14:textId="77777777" w:rsidTr="00165502">
        <w:trPr>
          <w:trHeight w:val="244"/>
        </w:trPr>
        <w:tc>
          <w:tcPr>
            <w:tcW w:w="1091" w:type="pct"/>
            <w:vAlign w:val="center"/>
          </w:tcPr>
          <w:p w14:paraId="6A250BB9" w14:textId="0F0C8AFA" w:rsidR="005C0B5F" w:rsidRPr="00264EF6" w:rsidRDefault="005C0B5F" w:rsidP="008D452A">
            <w:pPr>
              <w:pStyle w:val="Zhlav"/>
              <w:rPr>
                <w:sz w:val="20"/>
                <w:szCs w:val="20"/>
              </w:rPr>
            </w:pPr>
          </w:p>
        </w:tc>
        <w:tc>
          <w:tcPr>
            <w:tcW w:w="1245" w:type="pct"/>
            <w:vAlign w:val="center"/>
          </w:tcPr>
          <w:p w14:paraId="2A3FABAC" w14:textId="22C8DE80" w:rsidR="005C0B5F" w:rsidRPr="00165502" w:rsidRDefault="005C0B5F" w:rsidP="008D452A">
            <w:pPr>
              <w:keepNext/>
              <w:jc w:val="center"/>
              <w:rPr>
                <w:sz w:val="20"/>
                <w:szCs w:val="20"/>
              </w:rPr>
            </w:pPr>
          </w:p>
        </w:tc>
        <w:tc>
          <w:tcPr>
            <w:tcW w:w="868" w:type="pct"/>
            <w:vAlign w:val="center"/>
          </w:tcPr>
          <w:p w14:paraId="67A9BBCD" w14:textId="3E06B7E0" w:rsidR="005C0B5F" w:rsidRPr="00264EF6" w:rsidRDefault="005C0B5F" w:rsidP="008D452A">
            <w:pPr>
              <w:pStyle w:val="Zhlav"/>
              <w:rPr>
                <w:sz w:val="20"/>
                <w:szCs w:val="20"/>
              </w:rPr>
            </w:pPr>
          </w:p>
        </w:tc>
        <w:tc>
          <w:tcPr>
            <w:tcW w:w="1796" w:type="pct"/>
          </w:tcPr>
          <w:p w14:paraId="75968AE6" w14:textId="11B3E938" w:rsidR="00264EF6" w:rsidRPr="00264EF6" w:rsidRDefault="00264EF6" w:rsidP="008D452A">
            <w:pPr>
              <w:pStyle w:val="Zhlav"/>
              <w:rPr>
                <w:sz w:val="20"/>
                <w:szCs w:val="20"/>
              </w:rPr>
            </w:pPr>
          </w:p>
        </w:tc>
      </w:tr>
      <w:tr w:rsidR="005C0B5F" w:rsidRPr="00264EF6" w14:paraId="53553F59" w14:textId="77777777" w:rsidTr="00165502">
        <w:trPr>
          <w:trHeight w:val="244"/>
        </w:trPr>
        <w:tc>
          <w:tcPr>
            <w:tcW w:w="1091" w:type="pct"/>
            <w:vAlign w:val="center"/>
          </w:tcPr>
          <w:p w14:paraId="745D16D7" w14:textId="69A96E81" w:rsidR="005C0B5F" w:rsidRPr="00264EF6" w:rsidRDefault="005C0B5F" w:rsidP="008D452A">
            <w:pPr>
              <w:pStyle w:val="Zhlav"/>
              <w:rPr>
                <w:sz w:val="20"/>
                <w:szCs w:val="20"/>
              </w:rPr>
            </w:pPr>
          </w:p>
        </w:tc>
        <w:tc>
          <w:tcPr>
            <w:tcW w:w="1245" w:type="pct"/>
            <w:vAlign w:val="center"/>
          </w:tcPr>
          <w:p w14:paraId="32421BDC" w14:textId="3AA1BBAB" w:rsidR="005C0B5F" w:rsidRPr="00165502" w:rsidRDefault="005C0B5F" w:rsidP="008D452A">
            <w:pPr>
              <w:keepNext/>
              <w:jc w:val="center"/>
              <w:rPr>
                <w:sz w:val="20"/>
                <w:szCs w:val="20"/>
              </w:rPr>
            </w:pPr>
          </w:p>
        </w:tc>
        <w:tc>
          <w:tcPr>
            <w:tcW w:w="868" w:type="pct"/>
            <w:vAlign w:val="center"/>
          </w:tcPr>
          <w:p w14:paraId="2D33942D" w14:textId="77956DC9" w:rsidR="005C0B5F" w:rsidRPr="00264EF6" w:rsidRDefault="005C0B5F" w:rsidP="008D452A">
            <w:pPr>
              <w:pStyle w:val="Zhlav"/>
              <w:rPr>
                <w:sz w:val="20"/>
                <w:szCs w:val="20"/>
              </w:rPr>
            </w:pPr>
          </w:p>
        </w:tc>
        <w:tc>
          <w:tcPr>
            <w:tcW w:w="1796" w:type="pct"/>
          </w:tcPr>
          <w:p w14:paraId="2EC8403D" w14:textId="6F3C4E51" w:rsidR="008308A2" w:rsidRPr="00264EF6" w:rsidRDefault="008308A2" w:rsidP="008D452A">
            <w:pPr>
              <w:pStyle w:val="Zhlav"/>
              <w:rPr>
                <w:sz w:val="20"/>
                <w:szCs w:val="20"/>
              </w:rPr>
            </w:pPr>
          </w:p>
        </w:tc>
      </w:tr>
    </w:tbl>
    <w:p w14:paraId="086C1559" w14:textId="77777777" w:rsidR="00684497" w:rsidRDefault="00684497" w:rsidP="00684497">
      <w:pPr>
        <w:pStyle w:val="Zhlav"/>
        <w:spacing w:after="120"/>
        <w:ind w:left="360"/>
        <w:rPr>
          <w:rFonts w:asciiTheme="minorHAnsi" w:hAnsiTheme="minorHAnsi"/>
          <w:b/>
          <w:bCs/>
          <w:sz w:val="22"/>
          <w:szCs w:val="22"/>
        </w:rPr>
      </w:pPr>
    </w:p>
    <w:p w14:paraId="357BACE8" w14:textId="77777777" w:rsidR="005C0B5F" w:rsidRPr="00684497" w:rsidRDefault="005C0B5F" w:rsidP="00684497">
      <w:pPr>
        <w:widowControl w:val="0"/>
        <w:autoSpaceDE w:val="0"/>
        <w:autoSpaceDN w:val="0"/>
        <w:adjustRightInd w:val="0"/>
        <w:spacing w:line="220" w:lineRule="atLeast"/>
        <w:jc w:val="both"/>
        <w:rPr>
          <w:b/>
          <w:bCs/>
          <w:sz w:val="20"/>
          <w:szCs w:val="20"/>
        </w:rPr>
      </w:pPr>
      <w:r w:rsidRPr="00684497">
        <w:rPr>
          <w:b/>
          <w:bCs/>
          <w:sz w:val="20"/>
          <w:szCs w:val="20"/>
        </w:rPr>
        <w:t>Objednatel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50"/>
        <w:gridCol w:w="2340"/>
        <w:gridCol w:w="1631"/>
        <w:gridCol w:w="3375"/>
      </w:tblGrid>
      <w:tr w:rsidR="005C0B5F" w:rsidRPr="00264EF6" w14:paraId="452A6C06" w14:textId="77777777" w:rsidTr="00165502">
        <w:trPr>
          <w:trHeight w:val="244"/>
        </w:trPr>
        <w:tc>
          <w:tcPr>
            <w:tcW w:w="1091" w:type="pct"/>
            <w:shd w:val="clear" w:color="auto" w:fill="BFBFBF" w:themeFill="background1" w:themeFillShade="BF"/>
            <w:vAlign w:val="center"/>
          </w:tcPr>
          <w:p w14:paraId="64A5153F" w14:textId="77777777" w:rsidR="005C0B5F" w:rsidRPr="00264EF6" w:rsidRDefault="005C0B5F" w:rsidP="008D452A">
            <w:pPr>
              <w:pStyle w:val="Zhlav"/>
              <w:rPr>
                <w:bCs/>
                <w:sz w:val="20"/>
                <w:szCs w:val="20"/>
              </w:rPr>
            </w:pPr>
            <w:r w:rsidRPr="00264EF6">
              <w:rPr>
                <w:bCs/>
                <w:sz w:val="20"/>
                <w:szCs w:val="20"/>
              </w:rPr>
              <w:t>Role</w:t>
            </w:r>
          </w:p>
        </w:tc>
        <w:tc>
          <w:tcPr>
            <w:tcW w:w="1245" w:type="pct"/>
            <w:shd w:val="clear" w:color="auto" w:fill="BFBFBF" w:themeFill="background1" w:themeFillShade="BF"/>
            <w:vAlign w:val="center"/>
          </w:tcPr>
          <w:p w14:paraId="2C2D1157" w14:textId="77777777" w:rsidR="005C0B5F" w:rsidRPr="00264EF6" w:rsidRDefault="005C0B5F" w:rsidP="008D452A">
            <w:pPr>
              <w:pStyle w:val="Zhlav"/>
              <w:jc w:val="center"/>
              <w:rPr>
                <w:bCs/>
                <w:sz w:val="20"/>
                <w:szCs w:val="20"/>
              </w:rPr>
            </w:pPr>
            <w:r w:rsidRPr="00264EF6">
              <w:rPr>
                <w:bCs/>
                <w:sz w:val="20"/>
                <w:szCs w:val="20"/>
              </w:rPr>
              <w:t>Jméno</w:t>
            </w:r>
          </w:p>
        </w:tc>
        <w:tc>
          <w:tcPr>
            <w:tcW w:w="868" w:type="pct"/>
            <w:shd w:val="clear" w:color="auto" w:fill="BFBFBF" w:themeFill="background1" w:themeFillShade="BF"/>
            <w:vAlign w:val="center"/>
          </w:tcPr>
          <w:p w14:paraId="57FF0F52" w14:textId="77777777" w:rsidR="005C0B5F" w:rsidRPr="00264EF6" w:rsidRDefault="005C0B5F" w:rsidP="008D452A">
            <w:pPr>
              <w:pStyle w:val="Zhlav"/>
              <w:jc w:val="center"/>
              <w:rPr>
                <w:bCs/>
                <w:sz w:val="20"/>
                <w:szCs w:val="20"/>
              </w:rPr>
            </w:pPr>
            <w:r w:rsidRPr="00264EF6">
              <w:rPr>
                <w:bCs/>
                <w:sz w:val="20"/>
                <w:szCs w:val="20"/>
              </w:rPr>
              <w:t>Pracovní zařazení</w:t>
            </w:r>
          </w:p>
        </w:tc>
        <w:tc>
          <w:tcPr>
            <w:tcW w:w="1796" w:type="pct"/>
            <w:shd w:val="clear" w:color="auto" w:fill="BFBFBF" w:themeFill="background1" w:themeFillShade="BF"/>
          </w:tcPr>
          <w:p w14:paraId="6EFB9906" w14:textId="77777777" w:rsidR="005C0B5F" w:rsidRPr="00264EF6" w:rsidRDefault="005C0B5F" w:rsidP="008D452A">
            <w:pPr>
              <w:pStyle w:val="Zhlav"/>
              <w:jc w:val="center"/>
              <w:rPr>
                <w:bCs/>
                <w:sz w:val="20"/>
                <w:szCs w:val="20"/>
              </w:rPr>
            </w:pPr>
            <w:r w:rsidRPr="00264EF6">
              <w:rPr>
                <w:bCs/>
                <w:sz w:val="20"/>
                <w:szCs w:val="20"/>
              </w:rPr>
              <w:t>Telefon, mail</w:t>
            </w:r>
          </w:p>
        </w:tc>
      </w:tr>
      <w:tr w:rsidR="005C0B5F" w:rsidRPr="00264EF6" w14:paraId="6A4641A6" w14:textId="77777777" w:rsidTr="00165502">
        <w:trPr>
          <w:trHeight w:val="244"/>
        </w:trPr>
        <w:tc>
          <w:tcPr>
            <w:tcW w:w="1091" w:type="pct"/>
            <w:vAlign w:val="center"/>
          </w:tcPr>
          <w:p w14:paraId="077EEAF0" w14:textId="211C3AD7" w:rsidR="005C0B5F" w:rsidRPr="00264EF6" w:rsidRDefault="005C0B5F" w:rsidP="008D452A">
            <w:pPr>
              <w:pStyle w:val="Zhlav"/>
              <w:rPr>
                <w:sz w:val="20"/>
                <w:szCs w:val="20"/>
              </w:rPr>
            </w:pPr>
          </w:p>
        </w:tc>
        <w:tc>
          <w:tcPr>
            <w:tcW w:w="1245" w:type="pct"/>
            <w:vAlign w:val="center"/>
          </w:tcPr>
          <w:p w14:paraId="2B07BAFA" w14:textId="3F4DA769" w:rsidR="005C0B5F" w:rsidRPr="00264EF6" w:rsidRDefault="005C0B5F" w:rsidP="008D452A">
            <w:pPr>
              <w:keepNext/>
              <w:jc w:val="center"/>
              <w:rPr>
                <w:sz w:val="20"/>
                <w:szCs w:val="20"/>
              </w:rPr>
            </w:pPr>
          </w:p>
        </w:tc>
        <w:tc>
          <w:tcPr>
            <w:tcW w:w="868" w:type="pct"/>
            <w:vAlign w:val="center"/>
          </w:tcPr>
          <w:p w14:paraId="629CCEBA" w14:textId="5C3A2FEE" w:rsidR="005C0B5F" w:rsidRPr="00264EF6" w:rsidRDefault="005C0B5F" w:rsidP="008D452A">
            <w:pPr>
              <w:pStyle w:val="Zhlav"/>
              <w:rPr>
                <w:sz w:val="20"/>
                <w:szCs w:val="20"/>
              </w:rPr>
            </w:pPr>
          </w:p>
        </w:tc>
        <w:tc>
          <w:tcPr>
            <w:tcW w:w="1796" w:type="pct"/>
          </w:tcPr>
          <w:p w14:paraId="34B3A178" w14:textId="24012D79" w:rsidR="008308A2" w:rsidRPr="00264EF6" w:rsidRDefault="008308A2" w:rsidP="008D452A">
            <w:pPr>
              <w:pStyle w:val="Zhlav"/>
              <w:rPr>
                <w:sz w:val="20"/>
                <w:szCs w:val="20"/>
              </w:rPr>
            </w:pPr>
          </w:p>
        </w:tc>
      </w:tr>
      <w:tr w:rsidR="00415B0D" w:rsidRPr="00264EF6" w14:paraId="47F295DD" w14:textId="77777777" w:rsidTr="00165502">
        <w:trPr>
          <w:trHeight w:val="244"/>
        </w:trPr>
        <w:tc>
          <w:tcPr>
            <w:tcW w:w="1091" w:type="pct"/>
            <w:vAlign w:val="center"/>
          </w:tcPr>
          <w:p w14:paraId="097BA1EF" w14:textId="77777777" w:rsidR="00415B0D" w:rsidRPr="00264EF6" w:rsidRDefault="00415B0D" w:rsidP="008D452A">
            <w:pPr>
              <w:pStyle w:val="Zhlav"/>
              <w:rPr>
                <w:sz w:val="20"/>
                <w:szCs w:val="20"/>
              </w:rPr>
            </w:pPr>
          </w:p>
        </w:tc>
        <w:tc>
          <w:tcPr>
            <w:tcW w:w="1245" w:type="pct"/>
            <w:vAlign w:val="center"/>
          </w:tcPr>
          <w:p w14:paraId="670005A5" w14:textId="77777777" w:rsidR="00415B0D" w:rsidRPr="00264EF6" w:rsidRDefault="00415B0D" w:rsidP="008D452A">
            <w:pPr>
              <w:keepNext/>
              <w:jc w:val="center"/>
              <w:rPr>
                <w:sz w:val="20"/>
                <w:szCs w:val="20"/>
              </w:rPr>
            </w:pPr>
          </w:p>
        </w:tc>
        <w:tc>
          <w:tcPr>
            <w:tcW w:w="868" w:type="pct"/>
            <w:vAlign w:val="center"/>
          </w:tcPr>
          <w:p w14:paraId="06E57126" w14:textId="77777777" w:rsidR="00415B0D" w:rsidRPr="00264EF6" w:rsidRDefault="00415B0D" w:rsidP="008D452A">
            <w:pPr>
              <w:pStyle w:val="Zhlav"/>
              <w:rPr>
                <w:sz w:val="20"/>
                <w:szCs w:val="20"/>
              </w:rPr>
            </w:pPr>
          </w:p>
        </w:tc>
        <w:tc>
          <w:tcPr>
            <w:tcW w:w="1796" w:type="pct"/>
          </w:tcPr>
          <w:p w14:paraId="2B3268FE" w14:textId="77777777" w:rsidR="00415B0D" w:rsidRPr="00264EF6" w:rsidRDefault="00415B0D" w:rsidP="008D452A">
            <w:pPr>
              <w:pStyle w:val="Zhlav"/>
              <w:rPr>
                <w:sz w:val="20"/>
                <w:szCs w:val="20"/>
              </w:rPr>
            </w:pPr>
          </w:p>
        </w:tc>
      </w:tr>
    </w:tbl>
    <w:p w14:paraId="452E227D" w14:textId="77777777" w:rsidR="00684497" w:rsidRDefault="00684497" w:rsidP="00684497">
      <w:pPr>
        <w:pStyle w:val="Odstavecseseznamem"/>
        <w:widowControl w:val="0"/>
        <w:autoSpaceDE w:val="0"/>
        <w:autoSpaceDN w:val="0"/>
        <w:adjustRightInd w:val="0"/>
        <w:spacing w:line="220" w:lineRule="atLeast"/>
        <w:ind w:left="360"/>
        <w:jc w:val="both"/>
        <w:rPr>
          <w:sz w:val="20"/>
          <w:szCs w:val="20"/>
        </w:rPr>
      </w:pPr>
    </w:p>
    <w:p w14:paraId="15EDE2BD" w14:textId="77777777" w:rsidR="00684497" w:rsidRDefault="00684497" w:rsidP="00684497">
      <w:pPr>
        <w:pStyle w:val="Odstavecseseznamem"/>
        <w:widowControl w:val="0"/>
        <w:autoSpaceDE w:val="0"/>
        <w:autoSpaceDN w:val="0"/>
        <w:adjustRightInd w:val="0"/>
        <w:spacing w:line="220" w:lineRule="atLeast"/>
        <w:ind w:left="360"/>
        <w:jc w:val="both"/>
        <w:rPr>
          <w:sz w:val="20"/>
          <w:szCs w:val="20"/>
        </w:rPr>
      </w:pPr>
    </w:p>
    <w:p w14:paraId="62203184" w14:textId="77777777" w:rsidR="00684497" w:rsidRDefault="005C0B5F" w:rsidP="00FE31E5">
      <w:pPr>
        <w:pStyle w:val="Odstavecseseznamem"/>
        <w:widowControl w:val="0"/>
        <w:numPr>
          <w:ilvl w:val="0"/>
          <w:numId w:val="27"/>
        </w:numPr>
        <w:autoSpaceDE w:val="0"/>
        <w:autoSpaceDN w:val="0"/>
        <w:adjustRightInd w:val="0"/>
        <w:spacing w:line="220" w:lineRule="atLeast"/>
        <w:jc w:val="both"/>
        <w:rPr>
          <w:sz w:val="20"/>
          <w:szCs w:val="20"/>
        </w:rPr>
      </w:pPr>
      <w:r w:rsidRPr="00684497">
        <w:rPr>
          <w:sz w:val="20"/>
          <w:szCs w:val="20"/>
        </w:rPr>
        <w:t>Pracovníci odpovědní za vlastní plnění Smlouvy a odbornou spolupráci:</w:t>
      </w:r>
    </w:p>
    <w:p w14:paraId="08189263" w14:textId="77777777" w:rsidR="00684497" w:rsidRPr="00684497" w:rsidRDefault="00684497" w:rsidP="00684497">
      <w:pPr>
        <w:pStyle w:val="Odstavecseseznamem"/>
        <w:widowControl w:val="0"/>
        <w:autoSpaceDE w:val="0"/>
        <w:autoSpaceDN w:val="0"/>
        <w:adjustRightInd w:val="0"/>
        <w:spacing w:line="220" w:lineRule="atLeast"/>
        <w:ind w:left="360"/>
        <w:jc w:val="both"/>
        <w:rPr>
          <w:sz w:val="20"/>
          <w:szCs w:val="20"/>
        </w:rPr>
      </w:pPr>
    </w:p>
    <w:p w14:paraId="31B495FD" w14:textId="77777777" w:rsidR="005C0B5F" w:rsidRPr="00684497" w:rsidRDefault="005C0B5F" w:rsidP="00684497">
      <w:pPr>
        <w:widowControl w:val="0"/>
        <w:autoSpaceDE w:val="0"/>
        <w:autoSpaceDN w:val="0"/>
        <w:adjustRightInd w:val="0"/>
        <w:spacing w:line="220" w:lineRule="atLeast"/>
        <w:jc w:val="both"/>
        <w:rPr>
          <w:b/>
          <w:bCs/>
          <w:sz w:val="20"/>
          <w:szCs w:val="20"/>
        </w:rPr>
      </w:pPr>
      <w:r w:rsidRPr="00684497">
        <w:rPr>
          <w:b/>
          <w:bCs/>
          <w:sz w:val="20"/>
          <w:szCs w:val="20"/>
        </w:rPr>
        <w:t>Poskytovatel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51"/>
        <w:gridCol w:w="2338"/>
        <w:gridCol w:w="1701"/>
        <w:gridCol w:w="3306"/>
      </w:tblGrid>
      <w:tr w:rsidR="005C0B5F" w:rsidRPr="00684497" w14:paraId="7178BD53" w14:textId="77777777" w:rsidTr="00165502">
        <w:trPr>
          <w:trHeight w:val="244"/>
        </w:trPr>
        <w:tc>
          <w:tcPr>
            <w:tcW w:w="1092" w:type="pct"/>
            <w:vAlign w:val="center"/>
          </w:tcPr>
          <w:p w14:paraId="77EAE353" w14:textId="77777777" w:rsidR="005C0B5F" w:rsidRPr="00684497" w:rsidRDefault="005C0B5F" w:rsidP="008D452A">
            <w:pPr>
              <w:pStyle w:val="Zhlav"/>
              <w:rPr>
                <w:b/>
                <w:sz w:val="20"/>
                <w:szCs w:val="20"/>
              </w:rPr>
            </w:pPr>
            <w:r w:rsidRPr="00684497">
              <w:rPr>
                <w:b/>
                <w:sz w:val="20"/>
                <w:szCs w:val="20"/>
              </w:rPr>
              <w:t>Role</w:t>
            </w:r>
          </w:p>
        </w:tc>
        <w:tc>
          <w:tcPr>
            <w:tcW w:w="1244" w:type="pct"/>
            <w:vAlign w:val="center"/>
          </w:tcPr>
          <w:p w14:paraId="091FCDE2" w14:textId="77777777" w:rsidR="005C0B5F" w:rsidRPr="00684497" w:rsidRDefault="005C0B5F" w:rsidP="008D452A">
            <w:pPr>
              <w:pStyle w:val="Zhlav"/>
              <w:jc w:val="center"/>
              <w:rPr>
                <w:b/>
                <w:bCs/>
                <w:sz w:val="20"/>
                <w:szCs w:val="20"/>
              </w:rPr>
            </w:pPr>
            <w:r w:rsidRPr="00684497">
              <w:rPr>
                <w:b/>
                <w:bCs/>
                <w:sz w:val="20"/>
                <w:szCs w:val="20"/>
              </w:rPr>
              <w:t>Jméno</w:t>
            </w:r>
          </w:p>
        </w:tc>
        <w:tc>
          <w:tcPr>
            <w:tcW w:w="905" w:type="pct"/>
            <w:vAlign w:val="center"/>
          </w:tcPr>
          <w:p w14:paraId="242A0BC7" w14:textId="77777777" w:rsidR="005C0B5F" w:rsidRPr="00684497" w:rsidRDefault="005C0B5F" w:rsidP="008D452A">
            <w:pPr>
              <w:pStyle w:val="Zhlav"/>
              <w:jc w:val="center"/>
              <w:rPr>
                <w:b/>
                <w:sz w:val="20"/>
                <w:szCs w:val="20"/>
              </w:rPr>
            </w:pPr>
            <w:r w:rsidRPr="00684497">
              <w:rPr>
                <w:b/>
                <w:sz w:val="20"/>
                <w:szCs w:val="20"/>
              </w:rPr>
              <w:t>Pracovní zařazení</w:t>
            </w:r>
          </w:p>
        </w:tc>
        <w:tc>
          <w:tcPr>
            <w:tcW w:w="1759" w:type="pct"/>
          </w:tcPr>
          <w:p w14:paraId="7C129F5D" w14:textId="77777777" w:rsidR="005C0B5F" w:rsidRPr="00684497" w:rsidRDefault="005C0B5F" w:rsidP="008D452A">
            <w:pPr>
              <w:pStyle w:val="Zhlav"/>
              <w:jc w:val="center"/>
              <w:rPr>
                <w:b/>
                <w:sz w:val="20"/>
                <w:szCs w:val="20"/>
              </w:rPr>
            </w:pPr>
            <w:r w:rsidRPr="00684497">
              <w:rPr>
                <w:b/>
                <w:sz w:val="20"/>
                <w:szCs w:val="20"/>
              </w:rPr>
              <w:t>Telefon, mail</w:t>
            </w:r>
          </w:p>
        </w:tc>
      </w:tr>
      <w:tr w:rsidR="005C0B5F" w:rsidRPr="00684497" w14:paraId="038EADF8" w14:textId="77777777" w:rsidTr="00165502">
        <w:trPr>
          <w:trHeight w:val="749"/>
        </w:trPr>
        <w:tc>
          <w:tcPr>
            <w:tcW w:w="1092" w:type="pct"/>
            <w:vAlign w:val="center"/>
          </w:tcPr>
          <w:p w14:paraId="400413CF" w14:textId="2485C42D" w:rsidR="005C0B5F" w:rsidRPr="00264EF6" w:rsidRDefault="005C0B5F" w:rsidP="008D452A">
            <w:pPr>
              <w:pStyle w:val="Zhlav"/>
              <w:rPr>
                <w:sz w:val="20"/>
                <w:szCs w:val="20"/>
              </w:rPr>
            </w:pPr>
          </w:p>
        </w:tc>
        <w:tc>
          <w:tcPr>
            <w:tcW w:w="1244" w:type="pct"/>
            <w:vAlign w:val="center"/>
          </w:tcPr>
          <w:p w14:paraId="7778D35F" w14:textId="5FC1AFE5" w:rsidR="005C0B5F" w:rsidRPr="00165502" w:rsidRDefault="005C0B5F" w:rsidP="008D452A">
            <w:pPr>
              <w:pStyle w:val="Zhlav"/>
              <w:rPr>
                <w:sz w:val="20"/>
                <w:szCs w:val="20"/>
              </w:rPr>
            </w:pPr>
          </w:p>
        </w:tc>
        <w:tc>
          <w:tcPr>
            <w:tcW w:w="905" w:type="pct"/>
            <w:vAlign w:val="center"/>
          </w:tcPr>
          <w:p w14:paraId="7151E848" w14:textId="4673B3B3" w:rsidR="005C0B5F" w:rsidRPr="00684497" w:rsidRDefault="005C0B5F" w:rsidP="008D452A">
            <w:pPr>
              <w:pStyle w:val="Zhlav"/>
              <w:rPr>
                <w:sz w:val="20"/>
                <w:szCs w:val="20"/>
              </w:rPr>
            </w:pPr>
          </w:p>
        </w:tc>
        <w:tc>
          <w:tcPr>
            <w:tcW w:w="1759" w:type="pct"/>
          </w:tcPr>
          <w:p w14:paraId="6E490D43" w14:textId="530A1FD3" w:rsidR="008308A2" w:rsidRPr="00684497" w:rsidRDefault="008308A2" w:rsidP="008D452A">
            <w:pPr>
              <w:pStyle w:val="Zhlav"/>
              <w:rPr>
                <w:sz w:val="20"/>
                <w:szCs w:val="20"/>
              </w:rPr>
            </w:pPr>
          </w:p>
        </w:tc>
      </w:tr>
      <w:tr w:rsidR="005C0B5F" w:rsidRPr="00684497" w14:paraId="4730A301" w14:textId="77777777" w:rsidTr="00165502">
        <w:trPr>
          <w:trHeight w:val="749"/>
        </w:trPr>
        <w:tc>
          <w:tcPr>
            <w:tcW w:w="1092" w:type="pct"/>
            <w:vAlign w:val="center"/>
          </w:tcPr>
          <w:p w14:paraId="13B4A27E" w14:textId="657EA77D" w:rsidR="005C0B5F" w:rsidRPr="00684497" w:rsidRDefault="005C0B5F" w:rsidP="008D452A">
            <w:pPr>
              <w:pStyle w:val="Zhlav"/>
              <w:rPr>
                <w:sz w:val="20"/>
                <w:szCs w:val="20"/>
                <w:lang w:eastAsia="en-US"/>
              </w:rPr>
            </w:pPr>
          </w:p>
        </w:tc>
        <w:tc>
          <w:tcPr>
            <w:tcW w:w="1244" w:type="pct"/>
            <w:vAlign w:val="center"/>
          </w:tcPr>
          <w:p w14:paraId="13CA7360" w14:textId="1849E263" w:rsidR="005C0B5F" w:rsidRPr="00684497" w:rsidRDefault="005C0B5F" w:rsidP="008D452A">
            <w:pPr>
              <w:pStyle w:val="Zhlav"/>
              <w:rPr>
                <w:bCs/>
                <w:sz w:val="20"/>
                <w:szCs w:val="20"/>
              </w:rPr>
            </w:pPr>
          </w:p>
        </w:tc>
        <w:tc>
          <w:tcPr>
            <w:tcW w:w="905" w:type="pct"/>
            <w:vAlign w:val="center"/>
          </w:tcPr>
          <w:p w14:paraId="58B8D4CF" w14:textId="02A89432" w:rsidR="005C0B5F" w:rsidRPr="00684497" w:rsidRDefault="005C0B5F" w:rsidP="008D452A">
            <w:pPr>
              <w:pStyle w:val="Zhlav"/>
              <w:rPr>
                <w:sz w:val="20"/>
                <w:szCs w:val="20"/>
              </w:rPr>
            </w:pPr>
          </w:p>
        </w:tc>
        <w:tc>
          <w:tcPr>
            <w:tcW w:w="1759" w:type="pct"/>
            <w:vAlign w:val="center"/>
          </w:tcPr>
          <w:p w14:paraId="45C8E61C" w14:textId="3AC3BFF9" w:rsidR="00264EF6" w:rsidRPr="00684497" w:rsidRDefault="00264EF6" w:rsidP="008D452A">
            <w:pPr>
              <w:pStyle w:val="Zhlav"/>
              <w:rPr>
                <w:bCs/>
                <w:sz w:val="20"/>
                <w:szCs w:val="20"/>
              </w:rPr>
            </w:pPr>
          </w:p>
        </w:tc>
      </w:tr>
    </w:tbl>
    <w:p w14:paraId="2FEA273E" w14:textId="77777777" w:rsidR="00684497" w:rsidRDefault="00684497" w:rsidP="005C0B5F">
      <w:pPr>
        <w:pStyle w:val="Zhlav"/>
        <w:spacing w:after="120"/>
        <w:rPr>
          <w:rFonts w:asciiTheme="minorHAnsi" w:hAnsiTheme="minorHAnsi"/>
          <w:b/>
          <w:bCs/>
          <w:sz w:val="22"/>
          <w:szCs w:val="22"/>
        </w:rPr>
      </w:pPr>
    </w:p>
    <w:p w14:paraId="44F0531C" w14:textId="77777777" w:rsidR="005C0B5F" w:rsidRPr="00684497" w:rsidRDefault="005C0B5F" w:rsidP="00684497">
      <w:pPr>
        <w:widowControl w:val="0"/>
        <w:autoSpaceDE w:val="0"/>
        <w:autoSpaceDN w:val="0"/>
        <w:adjustRightInd w:val="0"/>
        <w:spacing w:line="220" w:lineRule="atLeast"/>
        <w:jc w:val="both"/>
        <w:rPr>
          <w:b/>
          <w:bCs/>
          <w:sz w:val="20"/>
          <w:szCs w:val="20"/>
        </w:rPr>
      </w:pPr>
      <w:r w:rsidRPr="00684497">
        <w:rPr>
          <w:b/>
          <w:bCs/>
          <w:sz w:val="20"/>
          <w:szCs w:val="20"/>
        </w:rPr>
        <w:t>Objednatel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980"/>
        <w:gridCol w:w="2409"/>
        <w:gridCol w:w="1701"/>
        <w:gridCol w:w="3306"/>
      </w:tblGrid>
      <w:tr w:rsidR="005C0B5F" w:rsidRPr="00684497" w14:paraId="5C528B2A" w14:textId="77777777" w:rsidTr="00165502">
        <w:trPr>
          <w:trHeight w:val="244"/>
        </w:trPr>
        <w:tc>
          <w:tcPr>
            <w:tcW w:w="1054" w:type="pct"/>
            <w:tcBorders>
              <w:top w:val="single" w:sz="4" w:space="0" w:color="auto"/>
              <w:left w:val="single" w:sz="4" w:space="0" w:color="auto"/>
              <w:bottom w:val="single" w:sz="4" w:space="0" w:color="auto"/>
              <w:right w:val="single" w:sz="4" w:space="0" w:color="auto"/>
            </w:tcBorders>
            <w:vAlign w:val="center"/>
          </w:tcPr>
          <w:p w14:paraId="52B12DFD" w14:textId="77777777" w:rsidR="005C0B5F" w:rsidRPr="00684497" w:rsidRDefault="005C0B5F" w:rsidP="008D452A">
            <w:pPr>
              <w:pStyle w:val="Zhlav"/>
              <w:spacing w:line="256" w:lineRule="auto"/>
              <w:rPr>
                <w:b/>
                <w:sz w:val="20"/>
                <w:szCs w:val="20"/>
                <w:lang w:eastAsia="en-US"/>
              </w:rPr>
            </w:pPr>
            <w:r w:rsidRPr="00684497">
              <w:rPr>
                <w:b/>
                <w:sz w:val="20"/>
                <w:szCs w:val="20"/>
                <w:lang w:eastAsia="en-US"/>
              </w:rPr>
              <w:t>Role</w:t>
            </w:r>
          </w:p>
        </w:tc>
        <w:tc>
          <w:tcPr>
            <w:tcW w:w="1282" w:type="pct"/>
            <w:tcBorders>
              <w:top w:val="single" w:sz="4" w:space="0" w:color="auto"/>
              <w:left w:val="single" w:sz="4" w:space="0" w:color="auto"/>
              <w:bottom w:val="single" w:sz="4" w:space="0" w:color="auto"/>
              <w:right w:val="single" w:sz="4" w:space="0" w:color="auto"/>
            </w:tcBorders>
            <w:vAlign w:val="center"/>
            <w:hideMark/>
          </w:tcPr>
          <w:p w14:paraId="723E346C" w14:textId="77777777" w:rsidR="005C0B5F" w:rsidRPr="00684497" w:rsidRDefault="005C0B5F" w:rsidP="008D452A">
            <w:pPr>
              <w:pStyle w:val="Zhlav"/>
              <w:spacing w:line="256" w:lineRule="auto"/>
              <w:jc w:val="center"/>
              <w:rPr>
                <w:b/>
                <w:bCs/>
                <w:sz w:val="20"/>
                <w:szCs w:val="20"/>
                <w:lang w:eastAsia="en-US"/>
              </w:rPr>
            </w:pPr>
            <w:r w:rsidRPr="00684497">
              <w:rPr>
                <w:b/>
                <w:bCs/>
                <w:sz w:val="20"/>
                <w:szCs w:val="20"/>
                <w:lang w:eastAsia="en-US"/>
              </w:rPr>
              <w:t>Jméno</w:t>
            </w:r>
          </w:p>
        </w:tc>
        <w:tc>
          <w:tcPr>
            <w:tcW w:w="905" w:type="pct"/>
            <w:tcBorders>
              <w:top w:val="single" w:sz="4" w:space="0" w:color="auto"/>
              <w:left w:val="single" w:sz="4" w:space="0" w:color="auto"/>
              <w:bottom w:val="single" w:sz="4" w:space="0" w:color="auto"/>
              <w:right w:val="single" w:sz="4" w:space="0" w:color="auto"/>
            </w:tcBorders>
            <w:vAlign w:val="center"/>
            <w:hideMark/>
          </w:tcPr>
          <w:p w14:paraId="576E1A8E" w14:textId="77777777" w:rsidR="005C0B5F" w:rsidRPr="00684497" w:rsidRDefault="005C0B5F" w:rsidP="008D452A">
            <w:pPr>
              <w:pStyle w:val="Zhlav"/>
              <w:spacing w:line="256" w:lineRule="auto"/>
              <w:jc w:val="center"/>
              <w:rPr>
                <w:b/>
                <w:sz w:val="20"/>
                <w:szCs w:val="20"/>
                <w:lang w:eastAsia="en-US"/>
              </w:rPr>
            </w:pPr>
            <w:r w:rsidRPr="00684497">
              <w:rPr>
                <w:b/>
                <w:sz w:val="20"/>
                <w:szCs w:val="20"/>
                <w:lang w:eastAsia="en-US"/>
              </w:rPr>
              <w:t>Pracovní zařazení</w:t>
            </w:r>
          </w:p>
        </w:tc>
        <w:tc>
          <w:tcPr>
            <w:tcW w:w="1759" w:type="pct"/>
            <w:tcBorders>
              <w:top w:val="single" w:sz="4" w:space="0" w:color="auto"/>
              <w:left w:val="single" w:sz="4" w:space="0" w:color="auto"/>
              <w:bottom w:val="single" w:sz="4" w:space="0" w:color="auto"/>
              <w:right w:val="single" w:sz="4" w:space="0" w:color="auto"/>
            </w:tcBorders>
            <w:hideMark/>
          </w:tcPr>
          <w:p w14:paraId="35FD9539" w14:textId="77777777" w:rsidR="005C0B5F" w:rsidRPr="00684497" w:rsidRDefault="005C0B5F" w:rsidP="008D452A">
            <w:pPr>
              <w:pStyle w:val="Zhlav"/>
              <w:spacing w:line="256" w:lineRule="auto"/>
              <w:jc w:val="center"/>
              <w:rPr>
                <w:b/>
                <w:sz w:val="20"/>
                <w:szCs w:val="20"/>
                <w:lang w:eastAsia="en-US"/>
              </w:rPr>
            </w:pPr>
            <w:r w:rsidRPr="00684497">
              <w:rPr>
                <w:b/>
                <w:sz w:val="20"/>
                <w:szCs w:val="20"/>
                <w:lang w:eastAsia="en-US"/>
              </w:rPr>
              <w:t>Telefon, mail</w:t>
            </w:r>
          </w:p>
        </w:tc>
      </w:tr>
      <w:tr w:rsidR="00824B5E" w:rsidRPr="00684497" w14:paraId="76F4E177" w14:textId="77777777" w:rsidTr="007B0C79">
        <w:trPr>
          <w:trHeight w:val="244"/>
        </w:trPr>
        <w:tc>
          <w:tcPr>
            <w:tcW w:w="1054" w:type="pct"/>
            <w:tcBorders>
              <w:top w:val="single" w:sz="4" w:space="0" w:color="auto"/>
              <w:left w:val="single" w:sz="4" w:space="0" w:color="auto"/>
              <w:bottom w:val="single" w:sz="4" w:space="0" w:color="auto"/>
              <w:right w:val="single" w:sz="4" w:space="0" w:color="auto"/>
            </w:tcBorders>
            <w:vAlign w:val="center"/>
          </w:tcPr>
          <w:p w14:paraId="65B1B3D4" w14:textId="098BD135" w:rsidR="00824B5E" w:rsidRPr="00684497" w:rsidRDefault="00824B5E" w:rsidP="00824B5E">
            <w:pPr>
              <w:pStyle w:val="Zhlav"/>
              <w:spacing w:line="256" w:lineRule="auto"/>
              <w:rPr>
                <w:sz w:val="20"/>
                <w:szCs w:val="20"/>
                <w:lang w:eastAsia="en-US"/>
              </w:rPr>
            </w:pPr>
          </w:p>
        </w:tc>
        <w:tc>
          <w:tcPr>
            <w:tcW w:w="1282" w:type="pct"/>
            <w:tcBorders>
              <w:top w:val="single" w:sz="4" w:space="0" w:color="auto"/>
              <w:left w:val="single" w:sz="4" w:space="0" w:color="auto"/>
              <w:bottom w:val="single" w:sz="4" w:space="0" w:color="auto"/>
              <w:right w:val="single" w:sz="4" w:space="0" w:color="auto"/>
            </w:tcBorders>
            <w:vAlign w:val="center"/>
          </w:tcPr>
          <w:p w14:paraId="6D4CC998" w14:textId="34039C31" w:rsidR="00824B5E" w:rsidRPr="00684497" w:rsidRDefault="00824B5E" w:rsidP="00824B5E">
            <w:pPr>
              <w:pStyle w:val="Zhlav"/>
              <w:spacing w:line="256" w:lineRule="auto"/>
              <w:rPr>
                <w:bCs/>
                <w:sz w:val="20"/>
                <w:szCs w:val="20"/>
                <w:lang w:eastAsia="en-US"/>
              </w:rPr>
            </w:pPr>
          </w:p>
        </w:tc>
        <w:tc>
          <w:tcPr>
            <w:tcW w:w="905" w:type="pct"/>
            <w:tcBorders>
              <w:top w:val="single" w:sz="4" w:space="0" w:color="auto"/>
              <w:left w:val="single" w:sz="4" w:space="0" w:color="auto"/>
              <w:bottom w:val="single" w:sz="4" w:space="0" w:color="auto"/>
              <w:right w:val="single" w:sz="4" w:space="0" w:color="auto"/>
            </w:tcBorders>
            <w:vAlign w:val="center"/>
          </w:tcPr>
          <w:p w14:paraId="35DEB68B" w14:textId="71891BFD" w:rsidR="00824B5E" w:rsidRPr="00684497" w:rsidRDefault="00824B5E" w:rsidP="00824B5E">
            <w:pPr>
              <w:pStyle w:val="Zhlav"/>
              <w:spacing w:line="256" w:lineRule="auto"/>
              <w:rPr>
                <w:sz w:val="20"/>
                <w:szCs w:val="20"/>
                <w:lang w:eastAsia="en-US"/>
              </w:rPr>
            </w:pPr>
          </w:p>
        </w:tc>
        <w:tc>
          <w:tcPr>
            <w:tcW w:w="1759" w:type="pct"/>
            <w:tcBorders>
              <w:top w:val="single" w:sz="4" w:space="0" w:color="auto"/>
              <w:left w:val="single" w:sz="4" w:space="0" w:color="auto"/>
              <w:bottom w:val="single" w:sz="4" w:space="0" w:color="auto"/>
              <w:right w:val="single" w:sz="4" w:space="0" w:color="auto"/>
            </w:tcBorders>
            <w:vAlign w:val="center"/>
          </w:tcPr>
          <w:p w14:paraId="3C0DC2BF" w14:textId="46EC47BE" w:rsidR="00824B5E" w:rsidRPr="00684497" w:rsidRDefault="00824B5E" w:rsidP="00824B5E">
            <w:pPr>
              <w:pStyle w:val="Zhlav"/>
              <w:spacing w:line="256" w:lineRule="auto"/>
              <w:rPr>
                <w:rStyle w:val="Hypertextovodkaz"/>
                <w:sz w:val="20"/>
                <w:szCs w:val="20"/>
              </w:rPr>
            </w:pPr>
          </w:p>
        </w:tc>
      </w:tr>
      <w:tr w:rsidR="005C0B5F" w:rsidRPr="00684497" w14:paraId="68CC1913" w14:textId="77777777" w:rsidTr="00165502">
        <w:trPr>
          <w:trHeight w:val="244"/>
        </w:trPr>
        <w:tc>
          <w:tcPr>
            <w:tcW w:w="1054" w:type="pct"/>
            <w:tcBorders>
              <w:top w:val="single" w:sz="4" w:space="0" w:color="auto"/>
              <w:left w:val="single" w:sz="4" w:space="0" w:color="auto"/>
              <w:bottom w:val="single" w:sz="4" w:space="0" w:color="auto"/>
              <w:right w:val="single" w:sz="4" w:space="0" w:color="auto"/>
            </w:tcBorders>
            <w:vAlign w:val="center"/>
          </w:tcPr>
          <w:p w14:paraId="2B7A8865" w14:textId="05C0AE26" w:rsidR="005C0B5F" w:rsidRPr="00684497" w:rsidRDefault="005C0B5F" w:rsidP="008D452A">
            <w:pPr>
              <w:pStyle w:val="Zhlav"/>
              <w:spacing w:line="256" w:lineRule="auto"/>
              <w:rPr>
                <w:sz w:val="20"/>
                <w:szCs w:val="20"/>
                <w:lang w:eastAsia="en-US"/>
              </w:rPr>
            </w:pPr>
          </w:p>
        </w:tc>
        <w:tc>
          <w:tcPr>
            <w:tcW w:w="1282" w:type="pct"/>
            <w:tcBorders>
              <w:top w:val="single" w:sz="4" w:space="0" w:color="auto"/>
              <w:left w:val="single" w:sz="4" w:space="0" w:color="auto"/>
              <w:bottom w:val="single" w:sz="4" w:space="0" w:color="auto"/>
              <w:right w:val="single" w:sz="4" w:space="0" w:color="auto"/>
            </w:tcBorders>
          </w:tcPr>
          <w:p w14:paraId="16CF4F67" w14:textId="26FAFCCB" w:rsidR="005C0B5F" w:rsidRPr="00684497" w:rsidRDefault="005C0B5F" w:rsidP="008D452A">
            <w:pPr>
              <w:pStyle w:val="Zhlav"/>
              <w:spacing w:line="256" w:lineRule="auto"/>
              <w:rPr>
                <w:sz w:val="20"/>
                <w:szCs w:val="20"/>
              </w:rPr>
            </w:pPr>
          </w:p>
        </w:tc>
        <w:tc>
          <w:tcPr>
            <w:tcW w:w="905" w:type="pct"/>
            <w:tcBorders>
              <w:top w:val="single" w:sz="4" w:space="0" w:color="auto"/>
              <w:left w:val="single" w:sz="4" w:space="0" w:color="auto"/>
              <w:bottom w:val="single" w:sz="4" w:space="0" w:color="auto"/>
              <w:right w:val="single" w:sz="4" w:space="0" w:color="auto"/>
            </w:tcBorders>
          </w:tcPr>
          <w:p w14:paraId="2A25EB8D" w14:textId="53E583B8" w:rsidR="005C0B5F" w:rsidRPr="00684497" w:rsidRDefault="005C0B5F" w:rsidP="008D452A">
            <w:pPr>
              <w:pStyle w:val="Zhlav"/>
              <w:rPr>
                <w:sz w:val="20"/>
                <w:szCs w:val="20"/>
              </w:rPr>
            </w:pPr>
          </w:p>
        </w:tc>
        <w:tc>
          <w:tcPr>
            <w:tcW w:w="1759" w:type="pct"/>
            <w:tcBorders>
              <w:top w:val="single" w:sz="4" w:space="0" w:color="auto"/>
              <w:left w:val="single" w:sz="4" w:space="0" w:color="auto"/>
              <w:bottom w:val="single" w:sz="4" w:space="0" w:color="auto"/>
              <w:right w:val="single" w:sz="4" w:space="0" w:color="auto"/>
            </w:tcBorders>
          </w:tcPr>
          <w:p w14:paraId="0BCA3E7E" w14:textId="77777777" w:rsidR="005C0B5F" w:rsidRPr="00684497" w:rsidRDefault="005C0B5F" w:rsidP="008D452A">
            <w:pPr>
              <w:pStyle w:val="Zhlav"/>
              <w:rPr>
                <w:bCs/>
                <w:sz w:val="20"/>
                <w:szCs w:val="20"/>
              </w:rPr>
            </w:pPr>
          </w:p>
        </w:tc>
      </w:tr>
      <w:tr w:rsidR="00824B5E" w:rsidRPr="00684497" w14:paraId="296883E2" w14:textId="77777777" w:rsidTr="00264EF6">
        <w:trPr>
          <w:trHeight w:val="244"/>
        </w:trPr>
        <w:tc>
          <w:tcPr>
            <w:tcW w:w="1054" w:type="pct"/>
            <w:tcBorders>
              <w:top w:val="single" w:sz="4" w:space="0" w:color="auto"/>
              <w:left w:val="single" w:sz="4" w:space="0" w:color="auto"/>
              <w:bottom w:val="single" w:sz="4" w:space="0" w:color="auto"/>
              <w:right w:val="single" w:sz="4" w:space="0" w:color="auto"/>
            </w:tcBorders>
            <w:vAlign w:val="center"/>
          </w:tcPr>
          <w:p w14:paraId="3FA762AA" w14:textId="23F56115" w:rsidR="00824B5E" w:rsidRPr="00684497" w:rsidRDefault="0039777B" w:rsidP="008D452A">
            <w:pPr>
              <w:pStyle w:val="Zhlav"/>
              <w:spacing w:line="256" w:lineRule="auto"/>
              <w:rPr>
                <w:sz w:val="20"/>
                <w:szCs w:val="20"/>
              </w:rPr>
            </w:pPr>
            <w:r>
              <w:rPr>
                <w:sz w:val="20"/>
                <w:szCs w:val="20"/>
              </w:rPr>
              <w:t xml:space="preserve">Manažer kybernetické bezpečnosti </w:t>
            </w:r>
          </w:p>
        </w:tc>
        <w:tc>
          <w:tcPr>
            <w:tcW w:w="1282" w:type="pct"/>
            <w:tcBorders>
              <w:top w:val="single" w:sz="4" w:space="0" w:color="auto"/>
              <w:left w:val="single" w:sz="4" w:space="0" w:color="auto"/>
              <w:bottom w:val="single" w:sz="4" w:space="0" w:color="auto"/>
              <w:right w:val="single" w:sz="4" w:space="0" w:color="auto"/>
            </w:tcBorders>
          </w:tcPr>
          <w:p w14:paraId="1380DA7E" w14:textId="3E1B9B6D" w:rsidR="00824B5E" w:rsidRDefault="00824B5E" w:rsidP="008D452A">
            <w:pPr>
              <w:pStyle w:val="Zhlav"/>
              <w:spacing w:line="256" w:lineRule="auto"/>
              <w:rPr>
                <w:sz w:val="20"/>
                <w:szCs w:val="20"/>
              </w:rPr>
            </w:pPr>
          </w:p>
        </w:tc>
        <w:tc>
          <w:tcPr>
            <w:tcW w:w="905" w:type="pct"/>
            <w:tcBorders>
              <w:top w:val="single" w:sz="4" w:space="0" w:color="auto"/>
              <w:left w:val="single" w:sz="4" w:space="0" w:color="auto"/>
              <w:bottom w:val="single" w:sz="4" w:space="0" w:color="auto"/>
              <w:right w:val="single" w:sz="4" w:space="0" w:color="auto"/>
            </w:tcBorders>
          </w:tcPr>
          <w:p w14:paraId="514AD93B" w14:textId="44266CD4" w:rsidR="00824B5E" w:rsidRPr="00684497" w:rsidRDefault="00824B5E" w:rsidP="008D452A">
            <w:pPr>
              <w:pStyle w:val="Zhlav"/>
              <w:rPr>
                <w:sz w:val="20"/>
                <w:szCs w:val="20"/>
              </w:rPr>
            </w:pPr>
          </w:p>
        </w:tc>
        <w:tc>
          <w:tcPr>
            <w:tcW w:w="1759" w:type="pct"/>
            <w:tcBorders>
              <w:top w:val="single" w:sz="4" w:space="0" w:color="auto"/>
              <w:left w:val="single" w:sz="4" w:space="0" w:color="auto"/>
              <w:bottom w:val="single" w:sz="4" w:space="0" w:color="auto"/>
              <w:right w:val="single" w:sz="4" w:space="0" w:color="auto"/>
            </w:tcBorders>
          </w:tcPr>
          <w:p w14:paraId="3F7C94E2" w14:textId="2CF79424" w:rsidR="0039777B" w:rsidRPr="00684497" w:rsidRDefault="0039777B" w:rsidP="008D452A">
            <w:pPr>
              <w:pStyle w:val="Zhlav"/>
              <w:rPr>
                <w:bCs/>
                <w:sz w:val="20"/>
                <w:szCs w:val="20"/>
              </w:rPr>
            </w:pPr>
          </w:p>
        </w:tc>
      </w:tr>
    </w:tbl>
    <w:p w14:paraId="78EADBAB" w14:textId="77777777" w:rsidR="005C0B5F" w:rsidRDefault="005C0B5F" w:rsidP="005C0B5F">
      <w:pPr>
        <w:widowControl w:val="0"/>
        <w:autoSpaceDE w:val="0"/>
        <w:autoSpaceDN w:val="0"/>
        <w:adjustRightInd w:val="0"/>
        <w:spacing w:line="220" w:lineRule="atLeast"/>
        <w:rPr>
          <w:sz w:val="20"/>
          <w:szCs w:val="20"/>
        </w:rPr>
      </w:pPr>
    </w:p>
    <w:p w14:paraId="64FA334B" w14:textId="77777777" w:rsidR="00684497" w:rsidRDefault="00684497" w:rsidP="005C0B5F">
      <w:pPr>
        <w:widowControl w:val="0"/>
        <w:autoSpaceDE w:val="0"/>
        <w:autoSpaceDN w:val="0"/>
        <w:adjustRightInd w:val="0"/>
        <w:spacing w:line="220" w:lineRule="atLeast"/>
        <w:rPr>
          <w:sz w:val="20"/>
          <w:szCs w:val="20"/>
        </w:rPr>
      </w:pPr>
    </w:p>
    <w:p w14:paraId="3445B9F4" w14:textId="77777777" w:rsidR="008308A2" w:rsidRDefault="008308A2" w:rsidP="005C0B5F">
      <w:pPr>
        <w:widowControl w:val="0"/>
        <w:autoSpaceDE w:val="0"/>
        <w:autoSpaceDN w:val="0"/>
        <w:adjustRightInd w:val="0"/>
        <w:spacing w:line="220" w:lineRule="atLeast"/>
        <w:rPr>
          <w:sz w:val="20"/>
          <w:szCs w:val="20"/>
        </w:rPr>
      </w:pPr>
    </w:p>
    <w:p w14:paraId="158B405B" w14:textId="77777777" w:rsidR="00824B5E" w:rsidRDefault="00824B5E" w:rsidP="005C0B5F">
      <w:pPr>
        <w:widowControl w:val="0"/>
        <w:autoSpaceDE w:val="0"/>
        <w:autoSpaceDN w:val="0"/>
        <w:adjustRightInd w:val="0"/>
        <w:spacing w:line="220" w:lineRule="atLeast"/>
        <w:rPr>
          <w:sz w:val="20"/>
          <w:szCs w:val="20"/>
        </w:rPr>
      </w:pPr>
    </w:p>
    <w:p w14:paraId="66394213" w14:textId="77777777" w:rsidR="008308A2" w:rsidRDefault="008308A2" w:rsidP="005C0B5F">
      <w:pPr>
        <w:widowControl w:val="0"/>
        <w:autoSpaceDE w:val="0"/>
        <w:autoSpaceDN w:val="0"/>
        <w:adjustRightInd w:val="0"/>
        <w:spacing w:line="220" w:lineRule="atLeast"/>
        <w:rPr>
          <w:sz w:val="20"/>
          <w:szCs w:val="20"/>
        </w:rPr>
      </w:pPr>
    </w:p>
    <w:p w14:paraId="6D8EADF8" w14:textId="77777777" w:rsidR="00684497" w:rsidRDefault="00684497" w:rsidP="005C0B5F">
      <w:pPr>
        <w:widowControl w:val="0"/>
        <w:autoSpaceDE w:val="0"/>
        <w:autoSpaceDN w:val="0"/>
        <w:adjustRightInd w:val="0"/>
        <w:spacing w:line="220" w:lineRule="atLeast"/>
        <w:rPr>
          <w:sz w:val="20"/>
          <w:szCs w:val="20"/>
        </w:rPr>
      </w:pPr>
    </w:p>
    <w:p w14:paraId="15B4E840" w14:textId="77777777" w:rsidR="00684497" w:rsidRPr="00BA6A83" w:rsidRDefault="00684497" w:rsidP="00684497">
      <w:pPr>
        <w:widowControl w:val="0"/>
        <w:autoSpaceDE w:val="0"/>
        <w:autoSpaceDN w:val="0"/>
        <w:adjustRightInd w:val="0"/>
        <w:spacing w:line="220" w:lineRule="atLeast"/>
        <w:jc w:val="center"/>
        <w:rPr>
          <w:rFonts w:ascii="Calibri" w:hAnsi="Calibri" w:cs="Calibri"/>
          <w:b/>
          <w:sz w:val="22"/>
          <w:szCs w:val="20"/>
        </w:rPr>
      </w:pPr>
      <w:r w:rsidRPr="00E023AF">
        <w:rPr>
          <w:rFonts w:ascii="Calibri" w:hAnsi="Calibri" w:cs="Calibri"/>
          <w:b/>
          <w:sz w:val="22"/>
          <w:szCs w:val="20"/>
        </w:rPr>
        <w:t xml:space="preserve">Článek </w:t>
      </w:r>
      <w:r w:rsidR="008B4EE9">
        <w:rPr>
          <w:rFonts w:ascii="Calibri" w:hAnsi="Calibri" w:cs="Calibri"/>
          <w:b/>
          <w:sz w:val="22"/>
          <w:szCs w:val="20"/>
        </w:rPr>
        <w:t>2</w:t>
      </w:r>
    </w:p>
    <w:p w14:paraId="583E9B1E" w14:textId="77777777" w:rsidR="00684497" w:rsidRDefault="00684497" w:rsidP="00684497">
      <w:pPr>
        <w:pStyle w:val="Nzevlnku"/>
        <w:rPr>
          <w:rFonts w:asciiTheme="minorHAnsi" w:hAnsiTheme="minorHAnsi"/>
          <w:sz w:val="22"/>
          <w:szCs w:val="22"/>
        </w:rPr>
      </w:pPr>
      <w:r>
        <w:rPr>
          <w:rFonts w:asciiTheme="minorHAnsi" w:hAnsiTheme="minorHAnsi"/>
          <w:sz w:val="22"/>
          <w:szCs w:val="22"/>
        </w:rPr>
        <w:t>Eskalace</w:t>
      </w:r>
    </w:p>
    <w:p w14:paraId="035E2A63" w14:textId="77777777" w:rsidR="00165502" w:rsidRPr="00165502" w:rsidRDefault="00165502" w:rsidP="00165502"/>
    <w:p w14:paraId="74D1ACC1" w14:textId="77777777" w:rsidR="00684497" w:rsidRPr="00684497" w:rsidRDefault="00684497" w:rsidP="00FE31E5">
      <w:pPr>
        <w:pStyle w:val="Odstavecseseznamem"/>
        <w:widowControl w:val="0"/>
        <w:numPr>
          <w:ilvl w:val="0"/>
          <w:numId w:val="28"/>
        </w:numPr>
        <w:autoSpaceDE w:val="0"/>
        <w:autoSpaceDN w:val="0"/>
        <w:adjustRightInd w:val="0"/>
        <w:spacing w:line="220" w:lineRule="atLeast"/>
        <w:jc w:val="both"/>
        <w:rPr>
          <w:sz w:val="20"/>
          <w:szCs w:val="20"/>
        </w:rPr>
      </w:pPr>
      <w:r w:rsidRPr="00684497">
        <w:rPr>
          <w:sz w:val="20"/>
          <w:szCs w:val="20"/>
        </w:rPr>
        <w:t>Zásady eskalačního procesu jsou využívány k efektivnímu řešení sporů a stížností. Zároveň budou tyto zásady využívány k řízení rizik tam, kde nebude možná dohoda obou stran na příslušné úrovni. Jedná se o víceúrovňový proces, kde eskalace může být předána pouze o jednu úroveň výše.</w:t>
      </w:r>
    </w:p>
    <w:p w14:paraId="2ADD66AB" w14:textId="77777777" w:rsidR="00684497" w:rsidRPr="00684497" w:rsidRDefault="00684497" w:rsidP="00FE31E5">
      <w:pPr>
        <w:pStyle w:val="Odstavecseseznamem"/>
        <w:widowControl w:val="0"/>
        <w:numPr>
          <w:ilvl w:val="0"/>
          <w:numId w:val="28"/>
        </w:numPr>
        <w:autoSpaceDE w:val="0"/>
        <w:autoSpaceDN w:val="0"/>
        <w:adjustRightInd w:val="0"/>
        <w:spacing w:line="220" w:lineRule="atLeast"/>
        <w:jc w:val="both"/>
        <w:rPr>
          <w:sz w:val="20"/>
          <w:szCs w:val="20"/>
        </w:rPr>
      </w:pPr>
      <w:r w:rsidRPr="00684497">
        <w:rPr>
          <w:sz w:val="20"/>
          <w:szCs w:val="20"/>
        </w:rPr>
        <w:lastRenderedPageBreak/>
        <w:t>Pro potřeby dodávky Servisních služeb se obě strany dohodly na následujícím rozdělení eskalačních úrovní:</w:t>
      </w:r>
    </w:p>
    <w:p w14:paraId="0AB88005" w14:textId="77777777" w:rsidR="00684497" w:rsidRDefault="00684497" w:rsidP="005C0B5F">
      <w:pPr>
        <w:widowControl w:val="0"/>
        <w:autoSpaceDE w:val="0"/>
        <w:autoSpaceDN w:val="0"/>
        <w:adjustRightInd w:val="0"/>
        <w:spacing w:line="220" w:lineRule="atLeast"/>
        <w:rPr>
          <w:sz w:val="20"/>
          <w:szCs w:val="20"/>
        </w:rPr>
      </w:pPr>
    </w:p>
    <w:p w14:paraId="631407BF" w14:textId="77777777" w:rsidR="00684497" w:rsidRDefault="00684497" w:rsidP="005C0B5F">
      <w:pPr>
        <w:widowControl w:val="0"/>
        <w:autoSpaceDE w:val="0"/>
        <w:autoSpaceDN w:val="0"/>
        <w:adjustRightInd w:val="0"/>
        <w:spacing w:line="220" w:lineRule="atLeast"/>
        <w:rPr>
          <w:sz w:val="20"/>
          <w:szCs w:val="20"/>
        </w:rPr>
      </w:pPr>
    </w:p>
    <w:tbl>
      <w:tblPr>
        <w:tblStyle w:val="Mkatabulky"/>
        <w:tblW w:w="0" w:type="auto"/>
        <w:tblLook w:val="04A0" w:firstRow="1" w:lastRow="0" w:firstColumn="1" w:lastColumn="0" w:noHBand="0" w:noVBand="1"/>
      </w:tblPr>
      <w:tblGrid>
        <w:gridCol w:w="1317"/>
        <w:gridCol w:w="2255"/>
        <w:gridCol w:w="1653"/>
        <w:gridCol w:w="4171"/>
      </w:tblGrid>
      <w:tr w:rsidR="00684497" w:rsidRPr="00684497" w14:paraId="5A897ED7" w14:textId="77777777" w:rsidTr="008D452A">
        <w:trPr>
          <w:tblHeader/>
        </w:trPr>
        <w:tc>
          <w:tcPr>
            <w:tcW w:w="1384" w:type="dxa"/>
            <w:shd w:val="clear" w:color="auto" w:fill="D9D9D9" w:themeFill="background1" w:themeFillShade="D9"/>
          </w:tcPr>
          <w:p w14:paraId="127A129D" w14:textId="77777777" w:rsidR="00684497" w:rsidRPr="00684497" w:rsidRDefault="00684497" w:rsidP="008D452A">
            <w:pPr>
              <w:pStyle w:val="TableHeaderCentered"/>
              <w:rPr>
                <w:rFonts w:ascii="Times New Roman" w:hAnsi="Times New Roman"/>
                <w:sz w:val="20"/>
              </w:rPr>
            </w:pPr>
            <w:r w:rsidRPr="00684497">
              <w:rPr>
                <w:rFonts w:ascii="Times New Roman" w:hAnsi="Times New Roman"/>
                <w:sz w:val="20"/>
              </w:rPr>
              <w:t>Úroveň</w:t>
            </w:r>
          </w:p>
        </w:tc>
        <w:tc>
          <w:tcPr>
            <w:tcW w:w="2410" w:type="dxa"/>
            <w:shd w:val="clear" w:color="auto" w:fill="D9D9D9" w:themeFill="background1" w:themeFillShade="D9"/>
          </w:tcPr>
          <w:p w14:paraId="7028DDE9" w14:textId="77777777" w:rsidR="00684497" w:rsidRPr="00684497" w:rsidRDefault="00684497" w:rsidP="008D452A">
            <w:pPr>
              <w:pStyle w:val="TableHeaderCentered"/>
              <w:rPr>
                <w:rFonts w:ascii="Times New Roman" w:hAnsi="Times New Roman"/>
                <w:sz w:val="20"/>
              </w:rPr>
            </w:pPr>
            <w:r w:rsidRPr="00684497">
              <w:rPr>
                <w:rFonts w:ascii="Times New Roman" w:hAnsi="Times New Roman"/>
                <w:sz w:val="20"/>
              </w:rPr>
              <w:t>Zdroj eskalace</w:t>
            </w:r>
          </w:p>
        </w:tc>
        <w:tc>
          <w:tcPr>
            <w:tcW w:w="1701" w:type="dxa"/>
            <w:shd w:val="clear" w:color="auto" w:fill="D9D9D9" w:themeFill="background1" w:themeFillShade="D9"/>
          </w:tcPr>
          <w:p w14:paraId="6AD61B6B" w14:textId="77777777" w:rsidR="00684497" w:rsidRPr="00684497" w:rsidRDefault="00684497" w:rsidP="008D452A">
            <w:pPr>
              <w:pStyle w:val="TableHeaderCentered"/>
              <w:rPr>
                <w:rFonts w:ascii="Times New Roman" w:hAnsi="Times New Roman"/>
                <w:sz w:val="20"/>
              </w:rPr>
            </w:pPr>
            <w:r w:rsidRPr="00684497">
              <w:rPr>
                <w:rFonts w:ascii="Times New Roman" w:hAnsi="Times New Roman"/>
                <w:sz w:val="20"/>
              </w:rPr>
              <w:t>Vlastník</w:t>
            </w:r>
          </w:p>
        </w:tc>
        <w:tc>
          <w:tcPr>
            <w:tcW w:w="4566" w:type="dxa"/>
            <w:shd w:val="clear" w:color="auto" w:fill="D9D9D9" w:themeFill="background1" w:themeFillShade="D9"/>
          </w:tcPr>
          <w:p w14:paraId="32E6C7BD" w14:textId="77777777" w:rsidR="00684497" w:rsidRPr="00684497" w:rsidRDefault="00684497" w:rsidP="008D452A">
            <w:pPr>
              <w:pStyle w:val="TableHeaderCentered"/>
              <w:rPr>
                <w:rFonts w:ascii="Times New Roman" w:hAnsi="Times New Roman"/>
                <w:sz w:val="20"/>
              </w:rPr>
            </w:pPr>
            <w:r w:rsidRPr="00684497">
              <w:rPr>
                <w:rFonts w:ascii="Times New Roman" w:hAnsi="Times New Roman"/>
                <w:sz w:val="20"/>
              </w:rPr>
              <w:t>Popis řešení</w:t>
            </w:r>
          </w:p>
        </w:tc>
      </w:tr>
      <w:tr w:rsidR="00684497" w:rsidRPr="00684497" w14:paraId="12873357" w14:textId="77777777" w:rsidTr="008D452A">
        <w:trPr>
          <w:tblHeader/>
        </w:trPr>
        <w:tc>
          <w:tcPr>
            <w:tcW w:w="1384" w:type="dxa"/>
          </w:tcPr>
          <w:p w14:paraId="67D3EE7F" w14:textId="77777777" w:rsidR="00684497" w:rsidRPr="00684497" w:rsidRDefault="00684497" w:rsidP="008D452A">
            <w:pPr>
              <w:pStyle w:val="TableContents"/>
              <w:rPr>
                <w:rFonts w:ascii="Times New Roman" w:hAnsi="Times New Roman"/>
                <w:sz w:val="20"/>
                <w:szCs w:val="20"/>
              </w:rPr>
            </w:pPr>
            <w:r w:rsidRPr="00684497">
              <w:rPr>
                <w:rFonts w:ascii="Times New Roman" w:hAnsi="Times New Roman"/>
                <w:sz w:val="20"/>
                <w:szCs w:val="20"/>
              </w:rPr>
              <w:t>1. úroveň</w:t>
            </w:r>
          </w:p>
        </w:tc>
        <w:tc>
          <w:tcPr>
            <w:tcW w:w="2410" w:type="dxa"/>
          </w:tcPr>
          <w:p w14:paraId="487169A9" w14:textId="77777777" w:rsidR="00684497" w:rsidRPr="00684497" w:rsidRDefault="00684497" w:rsidP="008D452A">
            <w:pPr>
              <w:pStyle w:val="TableContents"/>
              <w:rPr>
                <w:rFonts w:ascii="Times New Roman" w:hAnsi="Times New Roman"/>
                <w:sz w:val="20"/>
                <w:szCs w:val="20"/>
              </w:rPr>
            </w:pPr>
            <w:r w:rsidRPr="00684497">
              <w:rPr>
                <w:rFonts w:ascii="Times New Roman" w:hAnsi="Times New Roman"/>
                <w:sz w:val="20"/>
                <w:szCs w:val="20"/>
              </w:rPr>
              <w:t xml:space="preserve">Iniciována uživateli nebo řešitelskými skupinami </w:t>
            </w:r>
            <w:r>
              <w:rPr>
                <w:rFonts w:ascii="Times New Roman" w:hAnsi="Times New Roman"/>
                <w:sz w:val="20"/>
                <w:szCs w:val="20"/>
              </w:rPr>
              <w:t>o</w:t>
            </w:r>
            <w:r w:rsidRPr="00684497">
              <w:rPr>
                <w:rFonts w:ascii="Times New Roman" w:hAnsi="Times New Roman"/>
                <w:sz w:val="20"/>
                <w:szCs w:val="20"/>
              </w:rPr>
              <w:t>bjednatele</w:t>
            </w:r>
          </w:p>
        </w:tc>
        <w:tc>
          <w:tcPr>
            <w:tcW w:w="1701" w:type="dxa"/>
          </w:tcPr>
          <w:p w14:paraId="41EF44F9" w14:textId="77777777" w:rsidR="00684497" w:rsidRPr="00684497" w:rsidRDefault="00684497" w:rsidP="008D452A">
            <w:pPr>
              <w:pStyle w:val="TableContents"/>
              <w:rPr>
                <w:rFonts w:ascii="Times New Roman" w:hAnsi="Times New Roman"/>
                <w:sz w:val="20"/>
                <w:szCs w:val="20"/>
              </w:rPr>
            </w:pPr>
            <w:r w:rsidRPr="00684497">
              <w:rPr>
                <w:rFonts w:ascii="Times New Roman" w:hAnsi="Times New Roman"/>
                <w:sz w:val="20"/>
                <w:szCs w:val="20"/>
              </w:rPr>
              <w:t xml:space="preserve">Určený pracovník </w:t>
            </w:r>
            <w:r>
              <w:rPr>
                <w:rFonts w:ascii="Times New Roman" w:hAnsi="Times New Roman"/>
                <w:sz w:val="20"/>
                <w:szCs w:val="20"/>
              </w:rPr>
              <w:t>o</w:t>
            </w:r>
            <w:r w:rsidRPr="00684497">
              <w:rPr>
                <w:rFonts w:ascii="Times New Roman" w:hAnsi="Times New Roman"/>
                <w:sz w:val="20"/>
                <w:szCs w:val="20"/>
              </w:rPr>
              <w:t xml:space="preserve">bjednatele nebo </w:t>
            </w:r>
            <w:r>
              <w:rPr>
                <w:rFonts w:ascii="Times New Roman" w:hAnsi="Times New Roman"/>
                <w:sz w:val="20"/>
                <w:szCs w:val="20"/>
              </w:rPr>
              <w:t>p</w:t>
            </w:r>
            <w:r w:rsidRPr="00684497">
              <w:rPr>
                <w:rFonts w:ascii="Times New Roman" w:hAnsi="Times New Roman"/>
                <w:sz w:val="20"/>
                <w:szCs w:val="20"/>
              </w:rPr>
              <w:t>oskytovatele v systému Helpdesk</w:t>
            </w:r>
          </w:p>
        </w:tc>
        <w:tc>
          <w:tcPr>
            <w:tcW w:w="4566" w:type="dxa"/>
          </w:tcPr>
          <w:p w14:paraId="1335D05D" w14:textId="77777777" w:rsidR="00684497" w:rsidRPr="00684497" w:rsidRDefault="00684497" w:rsidP="008D452A">
            <w:pPr>
              <w:pStyle w:val="TableContents"/>
              <w:rPr>
                <w:rFonts w:ascii="Times New Roman" w:hAnsi="Times New Roman"/>
                <w:sz w:val="20"/>
                <w:szCs w:val="20"/>
              </w:rPr>
            </w:pPr>
            <w:r w:rsidRPr="00684497">
              <w:rPr>
                <w:rFonts w:ascii="Times New Roman" w:hAnsi="Times New Roman"/>
                <w:sz w:val="20"/>
                <w:szCs w:val="20"/>
              </w:rPr>
              <w:t xml:space="preserve">Eskalace-stížnost je zaznamenána do </w:t>
            </w:r>
            <w:proofErr w:type="spellStart"/>
            <w:r w:rsidRPr="00684497">
              <w:rPr>
                <w:rFonts w:ascii="Times New Roman" w:hAnsi="Times New Roman"/>
                <w:sz w:val="20"/>
                <w:szCs w:val="20"/>
              </w:rPr>
              <w:t>Helpdeskového</w:t>
            </w:r>
            <w:proofErr w:type="spellEnd"/>
            <w:r w:rsidRPr="00684497">
              <w:rPr>
                <w:rFonts w:ascii="Times New Roman" w:hAnsi="Times New Roman"/>
                <w:sz w:val="20"/>
                <w:szCs w:val="20"/>
              </w:rPr>
              <w:t xml:space="preserve"> systému. Její </w:t>
            </w:r>
            <w:proofErr w:type="spellStart"/>
            <w:r w:rsidRPr="00684497">
              <w:rPr>
                <w:rFonts w:ascii="Times New Roman" w:hAnsi="Times New Roman"/>
                <w:sz w:val="20"/>
                <w:szCs w:val="20"/>
              </w:rPr>
              <w:t>šetření-řešení</w:t>
            </w:r>
            <w:proofErr w:type="spellEnd"/>
            <w:r w:rsidRPr="00684497">
              <w:rPr>
                <w:rFonts w:ascii="Times New Roman" w:hAnsi="Times New Roman"/>
                <w:sz w:val="20"/>
                <w:szCs w:val="20"/>
              </w:rPr>
              <w:t xml:space="preserve"> je sledováno příslušným zodpovědným vedoucím pracovníkem </w:t>
            </w:r>
            <w:r>
              <w:rPr>
                <w:rFonts w:ascii="Times New Roman" w:hAnsi="Times New Roman"/>
                <w:sz w:val="20"/>
                <w:szCs w:val="20"/>
              </w:rPr>
              <w:t>poskytovatele</w:t>
            </w:r>
            <w:r w:rsidRPr="00684497">
              <w:rPr>
                <w:rFonts w:ascii="Times New Roman" w:hAnsi="Times New Roman"/>
                <w:sz w:val="20"/>
                <w:szCs w:val="20"/>
              </w:rPr>
              <w:t>.</w:t>
            </w:r>
          </w:p>
        </w:tc>
      </w:tr>
      <w:tr w:rsidR="00684497" w:rsidRPr="00684497" w14:paraId="711BE0F0" w14:textId="77777777" w:rsidTr="008D452A">
        <w:trPr>
          <w:tblHeader/>
        </w:trPr>
        <w:tc>
          <w:tcPr>
            <w:tcW w:w="1384" w:type="dxa"/>
          </w:tcPr>
          <w:p w14:paraId="67C942E1" w14:textId="77777777" w:rsidR="00684497" w:rsidRPr="00684497" w:rsidRDefault="00684497" w:rsidP="008D452A">
            <w:pPr>
              <w:pStyle w:val="TableContents"/>
              <w:rPr>
                <w:rFonts w:ascii="Times New Roman" w:hAnsi="Times New Roman"/>
                <w:sz w:val="20"/>
                <w:szCs w:val="20"/>
              </w:rPr>
            </w:pPr>
            <w:r w:rsidRPr="00684497">
              <w:rPr>
                <w:rFonts w:ascii="Times New Roman" w:hAnsi="Times New Roman"/>
                <w:sz w:val="20"/>
                <w:szCs w:val="20"/>
              </w:rPr>
              <w:t>2. úroveň</w:t>
            </w:r>
          </w:p>
        </w:tc>
        <w:tc>
          <w:tcPr>
            <w:tcW w:w="2410" w:type="dxa"/>
          </w:tcPr>
          <w:p w14:paraId="2F17AD5F" w14:textId="77777777" w:rsidR="00684497" w:rsidRPr="00684497" w:rsidRDefault="00684497" w:rsidP="008D452A">
            <w:pPr>
              <w:pStyle w:val="TableContents"/>
              <w:rPr>
                <w:rFonts w:ascii="Times New Roman" w:hAnsi="Times New Roman"/>
                <w:sz w:val="20"/>
                <w:szCs w:val="20"/>
              </w:rPr>
            </w:pPr>
            <w:r w:rsidRPr="00684497">
              <w:rPr>
                <w:rFonts w:ascii="Times New Roman" w:hAnsi="Times New Roman"/>
                <w:sz w:val="20"/>
                <w:szCs w:val="20"/>
              </w:rPr>
              <w:t>Iniciována členy Helpdesku, eskalována z 1. úrovně</w:t>
            </w:r>
          </w:p>
        </w:tc>
        <w:tc>
          <w:tcPr>
            <w:tcW w:w="1701" w:type="dxa"/>
          </w:tcPr>
          <w:p w14:paraId="3A62E41D" w14:textId="77777777" w:rsidR="00684497" w:rsidRPr="00684497" w:rsidRDefault="00684497" w:rsidP="008D452A">
            <w:pPr>
              <w:pStyle w:val="TableContents"/>
              <w:rPr>
                <w:rFonts w:ascii="Times New Roman" w:hAnsi="Times New Roman"/>
                <w:sz w:val="20"/>
                <w:szCs w:val="20"/>
              </w:rPr>
            </w:pPr>
            <w:r w:rsidRPr="00684497">
              <w:rPr>
                <w:rFonts w:ascii="Times New Roman" w:hAnsi="Times New Roman"/>
                <w:sz w:val="20"/>
                <w:szCs w:val="20"/>
              </w:rPr>
              <w:t>Osoba odpovědná za plnění smlouvy – odborný pracovník</w:t>
            </w:r>
          </w:p>
        </w:tc>
        <w:tc>
          <w:tcPr>
            <w:tcW w:w="4566" w:type="dxa"/>
          </w:tcPr>
          <w:p w14:paraId="7ED5F4C3" w14:textId="77777777" w:rsidR="00684497" w:rsidRPr="00684497" w:rsidRDefault="00684497" w:rsidP="008D452A">
            <w:pPr>
              <w:pStyle w:val="TableContents"/>
              <w:rPr>
                <w:rFonts w:ascii="Times New Roman" w:hAnsi="Times New Roman"/>
                <w:sz w:val="20"/>
                <w:szCs w:val="20"/>
              </w:rPr>
            </w:pPr>
            <w:r w:rsidRPr="00684497">
              <w:rPr>
                <w:rFonts w:ascii="Times New Roman" w:hAnsi="Times New Roman"/>
                <w:sz w:val="20"/>
                <w:szCs w:val="20"/>
              </w:rPr>
              <w:t xml:space="preserve">Eskalace je zaznamenána do </w:t>
            </w:r>
            <w:proofErr w:type="spellStart"/>
            <w:r w:rsidRPr="00684497">
              <w:rPr>
                <w:rFonts w:ascii="Times New Roman" w:hAnsi="Times New Roman"/>
                <w:sz w:val="20"/>
                <w:szCs w:val="20"/>
              </w:rPr>
              <w:t>Helpdeskového</w:t>
            </w:r>
            <w:proofErr w:type="spellEnd"/>
            <w:r w:rsidRPr="00684497">
              <w:rPr>
                <w:rFonts w:ascii="Times New Roman" w:hAnsi="Times New Roman"/>
                <w:sz w:val="20"/>
                <w:szCs w:val="20"/>
              </w:rPr>
              <w:t xml:space="preserve"> systému či doručena e-mailem nebo písemně. Její </w:t>
            </w:r>
            <w:proofErr w:type="spellStart"/>
            <w:r w:rsidRPr="00684497">
              <w:rPr>
                <w:rFonts w:ascii="Times New Roman" w:hAnsi="Times New Roman"/>
                <w:sz w:val="20"/>
                <w:szCs w:val="20"/>
              </w:rPr>
              <w:t>šetření-řešení</w:t>
            </w:r>
            <w:proofErr w:type="spellEnd"/>
            <w:r w:rsidRPr="00684497">
              <w:rPr>
                <w:rFonts w:ascii="Times New Roman" w:hAnsi="Times New Roman"/>
                <w:sz w:val="20"/>
                <w:szCs w:val="20"/>
              </w:rPr>
              <w:t xml:space="preserve"> je řízeno osobami zodpovědné za plnění smlouvy.</w:t>
            </w:r>
          </w:p>
        </w:tc>
      </w:tr>
      <w:tr w:rsidR="00684497" w:rsidRPr="00684497" w14:paraId="51A86AE5" w14:textId="77777777" w:rsidTr="008D452A">
        <w:trPr>
          <w:tblHeader/>
        </w:trPr>
        <w:tc>
          <w:tcPr>
            <w:tcW w:w="1384" w:type="dxa"/>
          </w:tcPr>
          <w:p w14:paraId="55913A04" w14:textId="77777777" w:rsidR="00684497" w:rsidRPr="00684497" w:rsidRDefault="00684497" w:rsidP="008D452A">
            <w:pPr>
              <w:pStyle w:val="TableContents"/>
              <w:rPr>
                <w:rFonts w:ascii="Times New Roman" w:hAnsi="Times New Roman"/>
                <w:sz w:val="20"/>
                <w:szCs w:val="20"/>
              </w:rPr>
            </w:pPr>
            <w:r w:rsidRPr="00684497">
              <w:rPr>
                <w:rFonts w:ascii="Times New Roman" w:hAnsi="Times New Roman"/>
                <w:sz w:val="20"/>
                <w:szCs w:val="20"/>
              </w:rPr>
              <w:t>3. úroveň</w:t>
            </w:r>
          </w:p>
        </w:tc>
        <w:tc>
          <w:tcPr>
            <w:tcW w:w="2410" w:type="dxa"/>
          </w:tcPr>
          <w:p w14:paraId="3F6B9BC5" w14:textId="77777777" w:rsidR="00684497" w:rsidRPr="00684497" w:rsidRDefault="00684497" w:rsidP="008D452A">
            <w:pPr>
              <w:pStyle w:val="TableContents"/>
              <w:rPr>
                <w:rFonts w:ascii="Times New Roman" w:hAnsi="Times New Roman"/>
                <w:sz w:val="20"/>
                <w:szCs w:val="20"/>
              </w:rPr>
            </w:pPr>
            <w:r w:rsidRPr="00684497">
              <w:rPr>
                <w:rFonts w:ascii="Times New Roman" w:hAnsi="Times New Roman"/>
                <w:sz w:val="20"/>
                <w:szCs w:val="20"/>
              </w:rPr>
              <w:t>Iniciována odbornými pracovníky, eskalována z 2. úrovně</w:t>
            </w:r>
          </w:p>
        </w:tc>
        <w:tc>
          <w:tcPr>
            <w:tcW w:w="1701" w:type="dxa"/>
          </w:tcPr>
          <w:p w14:paraId="1E43B91F" w14:textId="77777777" w:rsidR="00684497" w:rsidRPr="00684497" w:rsidRDefault="00684497" w:rsidP="008D452A">
            <w:pPr>
              <w:pStyle w:val="TableContents"/>
              <w:rPr>
                <w:rFonts w:ascii="Times New Roman" w:hAnsi="Times New Roman"/>
                <w:sz w:val="20"/>
                <w:szCs w:val="20"/>
              </w:rPr>
            </w:pPr>
            <w:r w:rsidRPr="00684497">
              <w:rPr>
                <w:rFonts w:ascii="Times New Roman" w:hAnsi="Times New Roman"/>
                <w:sz w:val="20"/>
                <w:szCs w:val="20"/>
              </w:rPr>
              <w:t xml:space="preserve">Statutární zástupce </w:t>
            </w:r>
            <w:r>
              <w:rPr>
                <w:rFonts w:ascii="Times New Roman" w:hAnsi="Times New Roman"/>
                <w:sz w:val="20"/>
                <w:szCs w:val="20"/>
              </w:rPr>
              <w:t>o</w:t>
            </w:r>
            <w:r w:rsidRPr="00684497">
              <w:rPr>
                <w:rFonts w:ascii="Times New Roman" w:hAnsi="Times New Roman"/>
                <w:sz w:val="20"/>
                <w:szCs w:val="20"/>
              </w:rPr>
              <w:t xml:space="preserve">bjednatele nebo </w:t>
            </w:r>
            <w:r>
              <w:rPr>
                <w:rFonts w:ascii="Times New Roman" w:hAnsi="Times New Roman"/>
                <w:sz w:val="20"/>
                <w:szCs w:val="20"/>
              </w:rPr>
              <w:t>p</w:t>
            </w:r>
            <w:r w:rsidRPr="00684497">
              <w:rPr>
                <w:rFonts w:ascii="Times New Roman" w:hAnsi="Times New Roman"/>
                <w:sz w:val="20"/>
                <w:szCs w:val="20"/>
              </w:rPr>
              <w:t>oskytovatele</w:t>
            </w:r>
          </w:p>
        </w:tc>
        <w:tc>
          <w:tcPr>
            <w:tcW w:w="4566" w:type="dxa"/>
          </w:tcPr>
          <w:p w14:paraId="2721AAF6" w14:textId="77777777" w:rsidR="00684497" w:rsidRPr="00684497" w:rsidRDefault="00684497" w:rsidP="008D452A">
            <w:pPr>
              <w:pStyle w:val="TableContents"/>
              <w:rPr>
                <w:rFonts w:ascii="Times New Roman" w:hAnsi="Times New Roman"/>
                <w:sz w:val="20"/>
                <w:szCs w:val="20"/>
              </w:rPr>
            </w:pPr>
            <w:r w:rsidRPr="00684497">
              <w:rPr>
                <w:rFonts w:ascii="Times New Roman" w:hAnsi="Times New Roman"/>
                <w:sz w:val="20"/>
                <w:szCs w:val="20"/>
              </w:rPr>
              <w:t xml:space="preserve">Eskalace je doručena e-mailem nebo písemně včetně historie řešení ze </w:t>
            </w:r>
            <w:proofErr w:type="spellStart"/>
            <w:r w:rsidRPr="00684497">
              <w:rPr>
                <w:rFonts w:ascii="Times New Roman" w:hAnsi="Times New Roman"/>
                <w:sz w:val="20"/>
                <w:szCs w:val="20"/>
              </w:rPr>
              <w:t>Helpdeskového</w:t>
            </w:r>
            <w:proofErr w:type="spellEnd"/>
            <w:r w:rsidRPr="00684497">
              <w:rPr>
                <w:rFonts w:ascii="Times New Roman" w:hAnsi="Times New Roman"/>
                <w:sz w:val="20"/>
                <w:szCs w:val="20"/>
              </w:rPr>
              <w:t xml:space="preserve"> systému. Její </w:t>
            </w:r>
            <w:proofErr w:type="spellStart"/>
            <w:r w:rsidRPr="00684497">
              <w:rPr>
                <w:rFonts w:ascii="Times New Roman" w:hAnsi="Times New Roman"/>
                <w:sz w:val="20"/>
                <w:szCs w:val="20"/>
              </w:rPr>
              <w:t>šetření-řešení</w:t>
            </w:r>
            <w:proofErr w:type="spellEnd"/>
            <w:r w:rsidRPr="00684497">
              <w:rPr>
                <w:rFonts w:ascii="Times New Roman" w:hAnsi="Times New Roman"/>
                <w:sz w:val="20"/>
                <w:szCs w:val="20"/>
              </w:rPr>
              <w:t xml:space="preserve"> je řízeno statutárními zástupci.</w:t>
            </w:r>
          </w:p>
        </w:tc>
      </w:tr>
    </w:tbl>
    <w:p w14:paraId="4519B0A1" w14:textId="5F20F9D8" w:rsidR="00CC6E43" w:rsidRDefault="00CC6E43" w:rsidP="005C0B5F">
      <w:pPr>
        <w:widowControl w:val="0"/>
        <w:autoSpaceDE w:val="0"/>
        <w:autoSpaceDN w:val="0"/>
        <w:adjustRightInd w:val="0"/>
        <w:spacing w:line="220" w:lineRule="atLeast"/>
        <w:rPr>
          <w:sz w:val="20"/>
          <w:szCs w:val="20"/>
        </w:rPr>
      </w:pPr>
    </w:p>
    <w:p w14:paraId="0F1DC391" w14:textId="77777777" w:rsidR="00CC6E43" w:rsidRDefault="00CC6E43">
      <w:pPr>
        <w:rPr>
          <w:sz w:val="20"/>
          <w:szCs w:val="20"/>
        </w:rPr>
      </w:pPr>
      <w:r>
        <w:rPr>
          <w:sz w:val="20"/>
          <w:szCs w:val="20"/>
        </w:rPr>
        <w:br w:type="page"/>
      </w:r>
    </w:p>
    <w:p w14:paraId="13FCAA61" w14:textId="05791CC8" w:rsidR="00684497" w:rsidRDefault="00CC6E43" w:rsidP="005C0B5F">
      <w:pPr>
        <w:widowControl w:val="0"/>
        <w:autoSpaceDE w:val="0"/>
        <w:autoSpaceDN w:val="0"/>
        <w:adjustRightInd w:val="0"/>
        <w:spacing w:line="220" w:lineRule="atLeast"/>
        <w:rPr>
          <w:b/>
          <w:bCs/>
          <w:sz w:val="20"/>
          <w:szCs w:val="20"/>
        </w:rPr>
      </w:pPr>
      <w:r>
        <w:rPr>
          <w:b/>
          <w:bCs/>
          <w:sz w:val="20"/>
          <w:szCs w:val="20"/>
        </w:rPr>
        <w:lastRenderedPageBreak/>
        <w:t xml:space="preserve">Příloha č. 4 – </w:t>
      </w:r>
      <w:r w:rsidR="008D3435" w:rsidRPr="008D3435">
        <w:rPr>
          <w:b/>
          <w:bCs/>
          <w:sz w:val="20"/>
          <w:szCs w:val="20"/>
        </w:rPr>
        <w:t>Ujednání o</w:t>
      </w:r>
      <w:r w:rsidR="008D3435" w:rsidRPr="008D3435" w:rsidDel="008D3435">
        <w:rPr>
          <w:b/>
          <w:bCs/>
          <w:sz w:val="20"/>
          <w:szCs w:val="20"/>
        </w:rPr>
        <w:t xml:space="preserve"> </w:t>
      </w:r>
      <w:r>
        <w:rPr>
          <w:b/>
          <w:bCs/>
          <w:sz w:val="20"/>
          <w:szCs w:val="20"/>
        </w:rPr>
        <w:t>vzdáleného přístupu</w:t>
      </w:r>
    </w:p>
    <w:p w14:paraId="4D2FEEC6" w14:textId="33DBF094" w:rsidR="00CC6E43" w:rsidRDefault="00CC6E43" w:rsidP="005C0B5F">
      <w:pPr>
        <w:widowControl w:val="0"/>
        <w:autoSpaceDE w:val="0"/>
        <w:autoSpaceDN w:val="0"/>
        <w:adjustRightInd w:val="0"/>
        <w:spacing w:line="220" w:lineRule="atLeast"/>
        <w:rPr>
          <w:b/>
          <w:bCs/>
          <w:sz w:val="20"/>
          <w:szCs w:val="20"/>
        </w:rPr>
      </w:pPr>
    </w:p>
    <w:p w14:paraId="48D78244" w14:textId="77777777" w:rsidR="008D3435" w:rsidRPr="00723A3A" w:rsidRDefault="008D3435" w:rsidP="00426A45">
      <w:pPr>
        <w:jc w:val="both"/>
        <w:rPr>
          <w:b/>
        </w:rPr>
      </w:pPr>
      <w:r w:rsidRPr="00723A3A">
        <w:rPr>
          <w:b/>
        </w:rPr>
        <w:t>Preambule</w:t>
      </w:r>
    </w:p>
    <w:p w14:paraId="0EAD478B" w14:textId="77777777" w:rsidR="008D3435" w:rsidRDefault="008D3435" w:rsidP="00426A45">
      <w:pPr>
        <w:jc w:val="both"/>
      </w:pPr>
      <w:r>
        <w:t>Řádné plnění předmětu Smlouvy vyžaduje i objednatelem poskytnuté vzdálené připojení pro přístup poskytovatele k prostředkům informačních a komunikačních technologií (dále jen "ICT"), případně prostředkům zdravotnické techniky (dále jen „ZT") nebo prostředkům ostatní techniky (dále jen "OT") prostřednictvím chráněné datové sítě objednatele (dále jen „Připojení"). S ohledem na výše uvedené, smluvní strany uzavírají následující Ujednáni o vzdáleném přístupu (dále jen „Ujednání").</w:t>
      </w:r>
    </w:p>
    <w:p w14:paraId="289E54FF" w14:textId="77777777" w:rsidR="008D3435" w:rsidRPr="00CB7F41" w:rsidRDefault="008D3435" w:rsidP="00426A45">
      <w:pPr>
        <w:jc w:val="both"/>
        <w:rPr>
          <w:b/>
        </w:rPr>
      </w:pPr>
      <w:r w:rsidRPr="00CB7F41">
        <w:rPr>
          <w:b/>
        </w:rPr>
        <w:t>I.</w:t>
      </w:r>
    </w:p>
    <w:p w14:paraId="5D2F88A3" w14:textId="77777777" w:rsidR="008D3435" w:rsidRPr="00723A3A" w:rsidRDefault="008D3435" w:rsidP="00426A45">
      <w:pPr>
        <w:jc w:val="both"/>
        <w:rPr>
          <w:b/>
        </w:rPr>
      </w:pPr>
      <w:r w:rsidRPr="00723A3A">
        <w:rPr>
          <w:b/>
        </w:rPr>
        <w:t>Předmět Ujednání</w:t>
      </w:r>
    </w:p>
    <w:p w14:paraId="0399B26E" w14:textId="77777777" w:rsidR="008D3435" w:rsidRDefault="008D3435" w:rsidP="00426A45">
      <w:pPr>
        <w:pStyle w:val="Odstavecseseznamem"/>
        <w:numPr>
          <w:ilvl w:val="0"/>
          <w:numId w:val="37"/>
        </w:numPr>
        <w:spacing w:after="120" w:line="259" w:lineRule="auto"/>
        <w:ind w:left="714" w:hanging="357"/>
        <w:contextualSpacing w:val="0"/>
        <w:jc w:val="both"/>
      </w:pPr>
      <w:r>
        <w:t>Předmětem Ujednání je úprava vzájemných práv a povinností smluvních stran při poskytování a využívání Připojení, které poskytovatel získá v souvislosti s plněním předmětu Smlouvy.</w:t>
      </w:r>
    </w:p>
    <w:p w14:paraId="3A5ED7F0" w14:textId="77777777" w:rsidR="008D3435" w:rsidRDefault="008D3435" w:rsidP="00426A45">
      <w:pPr>
        <w:pStyle w:val="Odstavecseseznamem"/>
        <w:numPr>
          <w:ilvl w:val="0"/>
          <w:numId w:val="37"/>
        </w:numPr>
        <w:spacing w:after="120" w:line="259" w:lineRule="auto"/>
        <w:ind w:left="714" w:hanging="357"/>
        <w:contextualSpacing w:val="0"/>
        <w:jc w:val="both"/>
      </w:pPr>
      <w:r>
        <w:t>Na způsob, technické řešení a možnosti Připojení do chráněné datové sítě objednatele se vztahuje přísná povinnost mlčenlivosti. Smluvní strany konstatují, že se jedná o informaci důvěrného charakteru.</w:t>
      </w:r>
    </w:p>
    <w:p w14:paraId="638EF1F2" w14:textId="77777777" w:rsidR="008D3435" w:rsidRPr="00CB7F41" w:rsidRDefault="008D3435" w:rsidP="00426A45">
      <w:pPr>
        <w:jc w:val="both"/>
        <w:rPr>
          <w:b/>
        </w:rPr>
      </w:pPr>
      <w:r w:rsidRPr="00CB7F41">
        <w:rPr>
          <w:b/>
        </w:rPr>
        <w:t xml:space="preserve">II. </w:t>
      </w:r>
    </w:p>
    <w:p w14:paraId="7DE4AFFF" w14:textId="77777777" w:rsidR="008D3435" w:rsidRPr="00CB7F41" w:rsidRDefault="008D3435" w:rsidP="00426A45">
      <w:pPr>
        <w:jc w:val="both"/>
        <w:rPr>
          <w:b/>
        </w:rPr>
      </w:pPr>
      <w:r w:rsidRPr="00CB7F41">
        <w:rPr>
          <w:b/>
        </w:rPr>
        <w:t xml:space="preserve">Podmínky poskytování a využívání Připojení. </w:t>
      </w:r>
    </w:p>
    <w:p w14:paraId="4940B6BB" w14:textId="77777777" w:rsidR="008D3435" w:rsidRDefault="008D3435" w:rsidP="00426A45">
      <w:pPr>
        <w:pStyle w:val="Odstavecseseznamem"/>
        <w:numPr>
          <w:ilvl w:val="0"/>
          <w:numId w:val="38"/>
        </w:numPr>
        <w:spacing w:after="120" w:line="259" w:lineRule="auto"/>
        <w:contextualSpacing w:val="0"/>
        <w:jc w:val="both"/>
      </w:pPr>
      <w:r>
        <w:t xml:space="preserve">Připojení bude umožněno po dobu platnosti Smlouvy pouze vyjmenovaným osobám poskytovatele, jejichž jmenný seznam včetně emailových adres a čísel mobilních telefonů dodá písemně poskytovatel odpovědné osobě objednatele dle </w:t>
      </w:r>
      <w:r w:rsidRPr="00475451">
        <w:t xml:space="preserve">článku III. </w:t>
      </w:r>
      <w:r>
        <w:t xml:space="preserve">tohoto </w:t>
      </w:r>
      <w:r w:rsidRPr="00475451">
        <w:t>Ujednání</w:t>
      </w:r>
      <w:r>
        <w:t>. Připojení bude realizováno přes VPN s </w:t>
      </w:r>
      <w:proofErr w:type="spellStart"/>
      <w:r>
        <w:t>dvoufaktorovou</w:t>
      </w:r>
      <w:proofErr w:type="spellEnd"/>
      <w:r>
        <w:t xml:space="preserve"> autentizací.</w:t>
      </w:r>
    </w:p>
    <w:p w14:paraId="52AF0FC1" w14:textId="77777777" w:rsidR="008D3435" w:rsidRDefault="008D3435" w:rsidP="00426A45">
      <w:pPr>
        <w:pStyle w:val="Odstavecseseznamem"/>
        <w:numPr>
          <w:ilvl w:val="0"/>
          <w:numId w:val="38"/>
        </w:numPr>
        <w:spacing w:after="120" w:line="259" w:lineRule="auto"/>
        <w:contextualSpacing w:val="0"/>
        <w:jc w:val="both"/>
      </w:pPr>
      <w:r>
        <w:t xml:space="preserve">Připojení bude umožněno vyjmenovaným osobám poskytovatele pouze na vyžádání na dobu nezbytně nutnou. </w:t>
      </w:r>
    </w:p>
    <w:p w14:paraId="20FC4791" w14:textId="77777777" w:rsidR="008D3435" w:rsidRDefault="008D3435" w:rsidP="00426A45">
      <w:pPr>
        <w:pStyle w:val="Odstavecseseznamem"/>
        <w:numPr>
          <w:ilvl w:val="0"/>
          <w:numId w:val="38"/>
        </w:numPr>
        <w:spacing w:after="120" w:line="259" w:lineRule="auto"/>
        <w:contextualSpacing w:val="0"/>
        <w:jc w:val="both"/>
      </w:pPr>
      <w:r>
        <w:t xml:space="preserve">Připojení je poskytováno výhradně stanoveným pracovníkům poskytovatele dle bodu </w:t>
      </w:r>
      <w:r w:rsidRPr="003E0836">
        <w:t>II.1.</w:t>
      </w:r>
      <w:r>
        <w:t xml:space="preserve"> Ujednání a nelze ho dále převádět na jinou osobu či osoby. Porušeni této povinnosti je považováno za podstatné porušení Smlouvy a umožňuje objednateli okamžitě odstoupit od Smlouvy. </w:t>
      </w:r>
    </w:p>
    <w:p w14:paraId="09524119" w14:textId="77777777" w:rsidR="008D3435" w:rsidRDefault="008D3435" w:rsidP="00426A45">
      <w:pPr>
        <w:pStyle w:val="Odstavecseseznamem"/>
        <w:numPr>
          <w:ilvl w:val="0"/>
          <w:numId w:val="38"/>
        </w:numPr>
        <w:spacing w:after="120" w:line="259" w:lineRule="auto"/>
        <w:contextualSpacing w:val="0"/>
        <w:jc w:val="both"/>
      </w:pPr>
      <w:r>
        <w:t xml:space="preserve">Poskytovatel je povinen neprodleně informovat objednatele o změnách u pracovníků využívajících Připojení (zrušení Připojení z důvodu ukončení pracovního poměru, změny pracovní pozice apod.) </w:t>
      </w:r>
    </w:p>
    <w:p w14:paraId="33981122" w14:textId="77777777" w:rsidR="008D3435" w:rsidRDefault="008D3435" w:rsidP="00426A45">
      <w:pPr>
        <w:pStyle w:val="Odstavecseseznamem"/>
        <w:numPr>
          <w:ilvl w:val="0"/>
          <w:numId w:val="38"/>
        </w:numPr>
        <w:spacing w:after="120" w:line="259" w:lineRule="auto"/>
        <w:contextualSpacing w:val="0"/>
        <w:jc w:val="both"/>
      </w:pPr>
      <w:r>
        <w:t xml:space="preserve">Při prvním přihlášeni je uživatel Připojení povinen provést změnu hesla. Minimální délka hesla je stanovena na 17 znaků, perioda pro změnu hesla je 6 měsíců. </w:t>
      </w:r>
    </w:p>
    <w:p w14:paraId="6BD60FE7" w14:textId="77777777" w:rsidR="008D3435" w:rsidRDefault="008D3435" w:rsidP="00426A45">
      <w:pPr>
        <w:pStyle w:val="Odstavecseseznamem"/>
        <w:numPr>
          <w:ilvl w:val="0"/>
          <w:numId w:val="38"/>
        </w:numPr>
        <w:spacing w:after="120" w:line="259" w:lineRule="auto"/>
        <w:contextualSpacing w:val="0"/>
        <w:jc w:val="both"/>
      </w:pPr>
      <w:r>
        <w:t>Uživatel Připojení smí pracovat na prostředku ICT objednatele a programovém vybaveni (aplikaci) pouze pod svým uživatelským jménem jemu přiděleným. Poskytovatel zodpovídá za škody vzniklé objednateli v důsledku zneužití přidělených účtů Připojení zaviněných nedbalou manipulací pracovníků poskytovatele s těmito účty.</w:t>
      </w:r>
    </w:p>
    <w:p w14:paraId="0E2D06DC" w14:textId="77777777" w:rsidR="008D3435" w:rsidRDefault="008D3435" w:rsidP="00426A45">
      <w:pPr>
        <w:pStyle w:val="Odstavecseseznamem"/>
        <w:numPr>
          <w:ilvl w:val="0"/>
          <w:numId w:val="38"/>
        </w:numPr>
        <w:spacing w:after="120" w:line="259" w:lineRule="auto"/>
        <w:contextualSpacing w:val="0"/>
        <w:jc w:val="both"/>
      </w:pPr>
      <w:r>
        <w:t xml:space="preserve">Poskytovatel se zavazuje, že Připojení bude iniciovat pouze ze zařízení, které je dostatečně zabezpečené, </w:t>
      </w:r>
      <w:r w:rsidRPr="009D3359">
        <w:t>jeho OS je pravidelně aktualizovaný</w:t>
      </w:r>
      <w:r>
        <w:t xml:space="preserve">, má instalován antivirový program, má na něm nainstalován veškerý software legální a přístup do systému tohoto zařízení je </w:t>
      </w:r>
      <w:r>
        <w:lastRenderedPageBreak/>
        <w:t xml:space="preserve">chráněn heslem. Pro případ nečinnosti má aktivní spořič obrazovky, který je chráněn heslem. Objednatel je oprávněn splnění těchto požadavků kdykoli zkontrolovat, a to v sídle poskytovatele či v jakémkoliv jiném místě, ze kterého je užíváno Připojení dle Smlouvy. Poskytovatel je povinen objednateli tuto kontrolu umožnit. </w:t>
      </w:r>
    </w:p>
    <w:p w14:paraId="706CD5CC" w14:textId="77777777" w:rsidR="008D3435" w:rsidRDefault="008D3435" w:rsidP="00426A45">
      <w:pPr>
        <w:pStyle w:val="Odstavecseseznamem"/>
        <w:numPr>
          <w:ilvl w:val="0"/>
          <w:numId w:val="38"/>
        </w:numPr>
        <w:spacing w:after="120" w:line="259" w:lineRule="auto"/>
        <w:contextualSpacing w:val="0"/>
        <w:jc w:val="both"/>
      </w:pPr>
      <w:r>
        <w:t>Poskytovatel je povinen zajistit, že veškeré technické prostředky pro užití Připojení do chráněné datové sítě objednatele na straně poskytovatele nebudou přístupné žádné neoprávněné osobě. Zjistí-</w:t>
      </w:r>
      <w:proofErr w:type="spellStart"/>
      <w:r>
        <w:t>Ii</w:t>
      </w:r>
      <w:proofErr w:type="spellEnd"/>
      <w:r>
        <w:t xml:space="preserve"> poskytovatel ztrátu či kompromitování přihlašovacích údajů či certifikátů nebo má-</w:t>
      </w:r>
      <w:proofErr w:type="spellStart"/>
      <w:r>
        <w:t>Ii</w:t>
      </w:r>
      <w:proofErr w:type="spellEnd"/>
      <w:r>
        <w:t xml:space="preserve"> poskytovatel nebo jeho pracovnici podezření na pokus o získání přihlašovacích údajů či certifikátu neoprávněnou osobou, nahlásí tuto skutečnost neprodleně kontaktní osobě objednatele dle kapitoly </w:t>
      </w:r>
      <w:r w:rsidRPr="00475451">
        <w:t xml:space="preserve">III. </w:t>
      </w:r>
      <w:r>
        <w:t xml:space="preserve">tohoto </w:t>
      </w:r>
      <w:r w:rsidRPr="00475451">
        <w:t>Ujednání</w:t>
      </w:r>
      <w:r>
        <w:t xml:space="preserve">, a to prokazatelným způsobem (min. e-mailem). </w:t>
      </w:r>
    </w:p>
    <w:p w14:paraId="1A52F5F0" w14:textId="77777777" w:rsidR="008D3435" w:rsidRDefault="008D3435" w:rsidP="00426A45">
      <w:pPr>
        <w:pStyle w:val="Odstavecseseznamem"/>
        <w:numPr>
          <w:ilvl w:val="0"/>
          <w:numId w:val="38"/>
        </w:numPr>
        <w:spacing w:after="120" w:line="259" w:lineRule="auto"/>
        <w:contextualSpacing w:val="0"/>
        <w:jc w:val="both"/>
      </w:pPr>
      <w:r>
        <w:t xml:space="preserve">Objednatel je oprávněn kdykoliv měnit přístupová hesla k účtům pro připojení, minimálně však jedenkrát za 6 měsíců, nebo v případě zjištění bezpečnostního rizika okamžitě. O této skutečnosti bude objednatel neprodleně informovat bezpečnou cestou odpovědné osoby poskytovatele dle kapitoly </w:t>
      </w:r>
      <w:r w:rsidRPr="00475451">
        <w:t xml:space="preserve">III. </w:t>
      </w:r>
      <w:r>
        <w:t xml:space="preserve">tohoto </w:t>
      </w:r>
      <w:r w:rsidRPr="00475451">
        <w:t>Ujednání</w:t>
      </w:r>
      <w:r>
        <w:t xml:space="preserve">. </w:t>
      </w:r>
    </w:p>
    <w:p w14:paraId="7BB1B15B" w14:textId="77777777" w:rsidR="008D3435" w:rsidRDefault="008D3435" w:rsidP="00426A45">
      <w:pPr>
        <w:pStyle w:val="Odstavecseseznamem"/>
        <w:numPr>
          <w:ilvl w:val="0"/>
          <w:numId w:val="38"/>
        </w:numPr>
        <w:spacing w:after="120" w:line="259" w:lineRule="auto"/>
        <w:contextualSpacing w:val="0"/>
        <w:jc w:val="both"/>
      </w:pPr>
      <w:r>
        <w:t xml:space="preserve">Poskytovatel se zavazuje, že nebude užívat Připojení k jiné činnosti než k činnosti specifikované Smlouvou, tj. nebude se připojovat, vzdáleně ovládat, či jinak ovlivňovat další zařízení, služby, či jiné součásti ICT objednatele, ani se o to pokoušet. </w:t>
      </w:r>
    </w:p>
    <w:p w14:paraId="6AEDE099" w14:textId="77777777" w:rsidR="008D3435" w:rsidRDefault="008D3435" w:rsidP="00426A45">
      <w:pPr>
        <w:pStyle w:val="Odstavecseseznamem"/>
        <w:numPr>
          <w:ilvl w:val="0"/>
          <w:numId w:val="38"/>
        </w:numPr>
        <w:spacing w:after="120" w:line="259" w:lineRule="auto"/>
        <w:contextualSpacing w:val="0"/>
        <w:jc w:val="both"/>
      </w:pPr>
      <w:r>
        <w:t xml:space="preserve">Poskytovatel se zavazuje, že jeho činností nevznikne objednateli škoda a učiní pro to ze své strany všechna nutná opatřeni. Pokud by přesto měl zásah poskytovatele negativní důsledek na chod spravovaného systému, je poskytovatel povinen ihned o této skutečnosti informovat odpovědnou osobu objednatele dle kapitoly </w:t>
      </w:r>
      <w:r w:rsidRPr="00475451">
        <w:t xml:space="preserve">III. </w:t>
      </w:r>
      <w:r>
        <w:t xml:space="preserve">tohoto </w:t>
      </w:r>
      <w:r w:rsidRPr="00475451">
        <w:t>Ujednání</w:t>
      </w:r>
      <w:r>
        <w:t xml:space="preserve">, aby se přikročilo k okamžitým nápravným opatřením a minimalizoval se dopad na činnost objednatele. Odpovědnost za škodu se řídí platným právním řádem ČR, zejména pak zákonem č. </w:t>
      </w:r>
      <w:r w:rsidRPr="003E0836">
        <w:t>89/2012 Sb</w:t>
      </w:r>
      <w:r>
        <w:t xml:space="preserve">., Občanským zákoníkem. </w:t>
      </w:r>
    </w:p>
    <w:p w14:paraId="42CE4731" w14:textId="77777777" w:rsidR="008D3435" w:rsidRDefault="008D3435" w:rsidP="00426A45">
      <w:pPr>
        <w:pStyle w:val="Odstavecseseznamem"/>
        <w:numPr>
          <w:ilvl w:val="0"/>
          <w:numId w:val="38"/>
        </w:numPr>
        <w:spacing w:after="120" w:line="259" w:lineRule="auto"/>
        <w:contextualSpacing w:val="0"/>
        <w:jc w:val="both"/>
      </w:pPr>
      <w:r>
        <w:t>Pokud poskytovatel provede změny, které mohou mít vliv na provádění standardních automatických záloh, je povinen tuto skutečnost písemně bezodkladně oznámit příslušné odpovědné osobě objednatele. Stejně musí postupovat, pokud bude mít podezření, že provedené změny mohou mít vliv na jiné služby, provoz, nebo nastaveni objednatele.</w:t>
      </w:r>
    </w:p>
    <w:p w14:paraId="7E8DF525" w14:textId="77777777" w:rsidR="008D3435" w:rsidRDefault="008D3435" w:rsidP="00426A45">
      <w:pPr>
        <w:pStyle w:val="Odstavecseseznamem"/>
        <w:numPr>
          <w:ilvl w:val="0"/>
          <w:numId w:val="38"/>
        </w:numPr>
        <w:spacing w:after="120" w:line="259" w:lineRule="auto"/>
        <w:contextualSpacing w:val="0"/>
        <w:jc w:val="both"/>
      </w:pPr>
      <w:r>
        <w:t xml:space="preserve">Objednatel s vyhrazuje právo kdykoliv ukončit Připojení, a to i bez udáni důvodu. </w:t>
      </w:r>
    </w:p>
    <w:p w14:paraId="27027E2F" w14:textId="77777777" w:rsidR="008D3435" w:rsidRDefault="008D3435" w:rsidP="00426A45">
      <w:pPr>
        <w:pStyle w:val="Odstavecseseznamem"/>
        <w:numPr>
          <w:ilvl w:val="0"/>
          <w:numId w:val="38"/>
        </w:numPr>
        <w:spacing w:after="120" w:line="259" w:lineRule="auto"/>
        <w:contextualSpacing w:val="0"/>
        <w:jc w:val="both"/>
      </w:pPr>
      <w:r>
        <w:t xml:space="preserve">Objednatel má právo monitorovat a povolovat aktivity poskytovatele při využíváni Připojení. </w:t>
      </w:r>
    </w:p>
    <w:p w14:paraId="25AFA0BA" w14:textId="77777777" w:rsidR="008D3435" w:rsidRPr="00475451" w:rsidRDefault="008D3435" w:rsidP="008D3435">
      <w:pPr>
        <w:jc w:val="center"/>
        <w:rPr>
          <w:b/>
        </w:rPr>
      </w:pPr>
      <w:r w:rsidRPr="00475451">
        <w:rPr>
          <w:b/>
        </w:rPr>
        <w:t>III.</w:t>
      </w:r>
    </w:p>
    <w:p w14:paraId="5DB5B644" w14:textId="77777777" w:rsidR="008D3435" w:rsidRDefault="008D3435" w:rsidP="008D3435">
      <w:pPr>
        <w:jc w:val="center"/>
        <w:rPr>
          <w:b/>
        </w:rPr>
      </w:pPr>
      <w:r w:rsidRPr="00475451">
        <w:rPr>
          <w:b/>
        </w:rPr>
        <w:t xml:space="preserve">Odpovědné osoby </w:t>
      </w:r>
    </w:p>
    <w:p w14:paraId="1F1E3F79" w14:textId="77777777" w:rsidR="008D3435" w:rsidRPr="00475451" w:rsidRDefault="008D3435" w:rsidP="008D3435">
      <w:pPr>
        <w:jc w:val="center"/>
        <w:rPr>
          <w:b/>
        </w:rPr>
      </w:pPr>
      <w:r w:rsidRPr="00475451">
        <w:rPr>
          <w:b/>
        </w:rPr>
        <w:t>Odpovědné osoby ONN</w:t>
      </w:r>
    </w:p>
    <w:tbl>
      <w:tblPr>
        <w:tblStyle w:val="Mkatabulky"/>
        <w:tblW w:w="0" w:type="auto"/>
        <w:tblLook w:val="04A0" w:firstRow="1" w:lastRow="0" w:firstColumn="1" w:lastColumn="0" w:noHBand="0" w:noVBand="1"/>
      </w:tblPr>
      <w:tblGrid>
        <w:gridCol w:w="3020"/>
        <w:gridCol w:w="3021"/>
        <w:gridCol w:w="3021"/>
      </w:tblGrid>
      <w:tr w:rsidR="008D3435" w:rsidRPr="00475451" w14:paraId="7564C417" w14:textId="77777777" w:rsidTr="0097572F">
        <w:tc>
          <w:tcPr>
            <w:tcW w:w="3020" w:type="dxa"/>
            <w:shd w:val="clear" w:color="auto" w:fill="BFBFBF" w:themeFill="background1" w:themeFillShade="BF"/>
          </w:tcPr>
          <w:p w14:paraId="6675C698" w14:textId="77777777" w:rsidR="008D3435" w:rsidRPr="00475451" w:rsidRDefault="008D3435" w:rsidP="0097572F">
            <w:pPr>
              <w:spacing w:after="120"/>
              <w:jc w:val="center"/>
              <w:rPr>
                <w:b/>
              </w:rPr>
            </w:pPr>
            <w:r w:rsidRPr="00475451">
              <w:rPr>
                <w:b/>
              </w:rPr>
              <w:t>Jméno</w:t>
            </w:r>
          </w:p>
        </w:tc>
        <w:tc>
          <w:tcPr>
            <w:tcW w:w="3021" w:type="dxa"/>
            <w:shd w:val="clear" w:color="auto" w:fill="BFBFBF" w:themeFill="background1" w:themeFillShade="BF"/>
          </w:tcPr>
          <w:p w14:paraId="4F50938E" w14:textId="77777777" w:rsidR="008D3435" w:rsidRPr="00475451" w:rsidRDefault="008D3435" w:rsidP="0097572F">
            <w:pPr>
              <w:spacing w:after="120"/>
              <w:jc w:val="center"/>
              <w:rPr>
                <w:b/>
              </w:rPr>
            </w:pPr>
            <w:r w:rsidRPr="00475451">
              <w:rPr>
                <w:b/>
              </w:rPr>
              <w:t>Email</w:t>
            </w:r>
          </w:p>
        </w:tc>
        <w:tc>
          <w:tcPr>
            <w:tcW w:w="3021" w:type="dxa"/>
            <w:shd w:val="clear" w:color="auto" w:fill="BFBFBF" w:themeFill="background1" w:themeFillShade="BF"/>
          </w:tcPr>
          <w:p w14:paraId="61397C5C" w14:textId="77777777" w:rsidR="008D3435" w:rsidRPr="00475451" w:rsidRDefault="008D3435" w:rsidP="0097572F">
            <w:pPr>
              <w:spacing w:after="120"/>
              <w:jc w:val="center"/>
              <w:rPr>
                <w:b/>
              </w:rPr>
            </w:pPr>
            <w:r w:rsidRPr="00475451">
              <w:rPr>
                <w:b/>
              </w:rPr>
              <w:t>telefon</w:t>
            </w:r>
          </w:p>
        </w:tc>
      </w:tr>
      <w:tr w:rsidR="008D3435" w14:paraId="7E9539F9" w14:textId="77777777" w:rsidTr="0097572F">
        <w:tc>
          <w:tcPr>
            <w:tcW w:w="3020" w:type="dxa"/>
          </w:tcPr>
          <w:p w14:paraId="35C38B0F" w14:textId="77777777" w:rsidR="008D3435" w:rsidRPr="00475451" w:rsidRDefault="008D3435" w:rsidP="0097572F">
            <w:pPr>
              <w:spacing w:after="120"/>
              <w:rPr>
                <w:i/>
              </w:rPr>
            </w:pPr>
            <w:r w:rsidRPr="00475451">
              <w:rPr>
                <w:i/>
                <w:highlight w:val="cyan"/>
              </w:rPr>
              <w:t>Doplní objednatel před podpisem smlouvy</w:t>
            </w:r>
          </w:p>
        </w:tc>
        <w:tc>
          <w:tcPr>
            <w:tcW w:w="3021" w:type="dxa"/>
          </w:tcPr>
          <w:p w14:paraId="29BA9D16" w14:textId="77777777" w:rsidR="008D3435" w:rsidRDefault="008D3435" w:rsidP="0097572F">
            <w:pPr>
              <w:spacing w:after="120"/>
            </w:pPr>
          </w:p>
        </w:tc>
        <w:tc>
          <w:tcPr>
            <w:tcW w:w="3021" w:type="dxa"/>
          </w:tcPr>
          <w:p w14:paraId="77291846" w14:textId="77777777" w:rsidR="008D3435" w:rsidRDefault="008D3435" w:rsidP="0097572F">
            <w:pPr>
              <w:spacing w:after="120"/>
            </w:pPr>
          </w:p>
        </w:tc>
      </w:tr>
      <w:tr w:rsidR="008D3435" w14:paraId="27FCCB74" w14:textId="77777777" w:rsidTr="0097572F">
        <w:tc>
          <w:tcPr>
            <w:tcW w:w="3020" w:type="dxa"/>
          </w:tcPr>
          <w:p w14:paraId="3DDE1219" w14:textId="77777777" w:rsidR="008D3435" w:rsidRDefault="008D3435" w:rsidP="0097572F">
            <w:pPr>
              <w:spacing w:after="120"/>
            </w:pPr>
          </w:p>
        </w:tc>
        <w:tc>
          <w:tcPr>
            <w:tcW w:w="3021" w:type="dxa"/>
          </w:tcPr>
          <w:p w14:paraId="0B6920AD" w14:textId="77777777" w:rsidR="008D3435" w:rsidRDefault="008D3435" w:rsidP="0097572F">
            <w:pPr>
              <w:spacing w:after="120"/>
            </w:pPr>
          </w:p>
        </w:tc>
        <w:tc>
          <w:tcPr>
            <w:tcW w:w="3021" w:type="dxa"/>
          </w:tcPr>
          <w:p w14:paraId="5B174D49" w14:textId="77777777" w:rsidR="008D3435" w:rsidRDefault="008D3435" w:rsidP="0097572F">
            <w:pPr>
              <w:spacing w:after="120"/>
            </w:pPr>
          </w:p>
        </w:tc>
      </w:tr>
      <w:tr w:rsidR="008D3435" w14:paraId="7DA4ACA8" w14:textId="77777777" w:rsidTr="0097572F">
        <w:tc>
          <w:tcPr>
            <w:tcW w:w="3020" w:type="dxa"/>
          </w:tcPr>
          <w:p w14:paraId="2815E421" w14:textId="77777777" w:rsidR="008D3435" w:rsidRDefault="008D3435" w:rsidP="0097572F">
            <w:pPr>
              <w:spacing w:after="120"/>
            </w:pPr>
          </w:p>
        </w:tc>
        <w:tc>
          <w:tcPr>
            <w:tcW w:w="3021" w:type="dxa"/>
          </w:tcPr>
          <w:p w14:paraId="6ADD884C" w14:textId="77777777" w:rsidR="008D3435" w:rsidRDefault="008D3435" w:rsidP="0097572F">
            <w:pPr>
              <w:spacing w:after="120"/>
            </w:pPr>
          </w:p>
        </w:tc>
        <w:tc>
          <w:tcPr>
            <w:tcW w:w="3021" w:type="dxa"/>
          </w:tcPr>
          <w:p w14:paraId="4FC2C24C" w14:textId="77777777" w:rsidR="008D3435" w:rsidRDefault="008D3435" w:rsidP="0097572F">
            <w:pPr>
              <w:spacing w:after="120"/>
            </w:pPr>
          </w:p>
        </w:tc>
      </w:tr>
    </w:tbl>
    <w:p w14:paraId="31809B13" w14:textId="77777777" w:rsidR="008D3435" w:rsidRDefault="008D3435" w:rsidP="008D3435">
      <w:pPr>
        <w:spacing w:after="120"/>
      </w:pPr>
    </w:p>
    <w:p w14:paraId="2DC9ED10" w14:textId="77777777" w:rsidR="008D3435" w:rsidRDefault="008D3435" w:rsidP="008D3435">
      <w:pPr>
        <w:spacing w:after="120"/>
      </w:pPr>
    </w:p>
    <w:p w14:paraId="36984B64" w14:textId="77777777" w:rsidR="008D3435" w:rsidRDefault="008D3435" w:rsidP="008D3435">
      <w:pPr>
        <w:spacing w:after="120"/>
      </w:pPr>
    </w:p>
    <w:p w14:paraId="0B91073C" w14:textId="77777777" w:rsidR="008D3435" w:rsidRDefault="008D3435" w:rsidP="008D3435">
      <w:pPr>
        <w:spacing w:after="120"/>
      </w:pPr>
    </w:p>
    <w:p w14:paraId="55CF3C59" w14:textId="77777777" w:rsidR="008D3435" w:rsidRDefault="008D3435" w:rsidP="008D3435">
      <w:pPr>
        <w:spacing w:after="120"/>
      </w:pPr>
    </w:p>
    <w:p w14:paraId="0A4AFAFA" w14:textId="77777777" w:rsidR="008D3435" w:rsidRPr="00475451" w:rsidRDefault="008D3435" w:rsidP="008D3435">
      <w:pPr>
        <w:jc w:val="center"/>
        <w:rPr>
          <w:b/>
        </w:rPr>
      </w:pPr>
      <w:r w:rsidRPr="00475451">
        <w:rPr>
          <w:b/>
        </w:rPr>
        <w:t xml:space="preserve">Odpovědné osoby </w:t>
      </w:r>
      <w:r>
        <w:rPr>
          <w:b/>
        </w:rPr>
        <w:t>dodavatele</w:t>
      </w:r>
    </w:p>
    <w:tbl>
      <w:tblPr>
        <w:tblStyle w:val="Mkatabulky"/>
        <w:tblW w:w="0" w:type="auto"/>
        <w:tblLook w:val="04A0" w:firstRow="1" w:lastRow="0" w:firstColumn="1" w:lastColumn="0" w:noHBand="0" w:noVBand="1"/>
      </w:tblPr>
      <w:tblGrid>
        <w:gridCol w:w="3020"/>
        <w:gridCol w:w="3021"/>
        <w:gridCol w:w="3021"/>
      </w:tblGrid>
      <w:tr w:rsidR="008D3435" w:rsidRPr="00475451" w14:paraId="04774C97" w14:textId="77777777" w:rsidTr="0097572F">
        <w:tc>
          <w:tcPr>
            <w:tcW w:w="3020" w:type="dxa"/>
            <w:shd w:val="clear" w:color="auto" w:fill="BFBFBF" w:themeFill="background1" w:themeFillShade="BF"/>
          </w:tcPr>
          <w:p w14:paraId="798AF7B9" w14:textId="77777777" w:rsidR="008D3435" w:rsidRPr="00475451" w:rsidRDefault="008D3435" w:rsidP="0097572F">
            <w:pPr>
              <w:spacing w:after="120"/>
              <w:jc w:val="center"/>
              <w:rPr>
                <w:b/>
              </w:rPr>
            </w:pPr>
            <w:r w:rsidRPr="00475451">
              <w:rPr>
                <w:b/>
              </w:rPr>
              <w:t>Jméno</w:t>
            </w:r>
          </w:p>
        </w:tc>
        <w:tc>
          <w:tcPr>
            <w:tcW w:w="3021" w:type="dxa"/>
            <w:shd w:val="clear" w:color="auto" w:fill="BFBFBF" w:themeFill="background1" w:themeFillShade="BF"/>
          </w:tcPr>
          <w:p w14:paraId="634E692B" w14:textId="77777777" w:rsidR="008D3435" w:rsidRPr="00475451" w:rsidRDefault="008D3435" w:rsidP="0097572F">
            <w:pPr>
              <w:spacing w:after="120"/>
              <w:jc w:val="center"/>
              <w:rPr>
                <w:b/>
              </w:rPr>
            </w:pPr>
            <w:r w:rsidRPr="00475451">
              <w:rPr>
                <w:b/>
              </w:rPr>
              <w:t>Email</w:t>
            </w:r>
          </w:p>
        </w:tc>
        <w:tc>
          <w:tcPr>
            <w:tcW w:w="3021" w:type="dxa"/>
            <w:shd w:val="clear" w:color="auto" w:fill="BFBFBF" w:themeFill="background1" w:themeFillShade="BF"/>
          </w:tcPr>
          <w:p w14:paraId="5225854A" w14:textId="77777777" w:rsidR="008D3435" w:rsidRPr="00475451" w:rsidRDefault="008D3435" w:rsidP="0097572F">
            <w:pPr>
              <w:spacing w:after="120"/>
              <w:jc w:val="center"/>
              <w:rPr>
                <w:b/>
              </w:rPr>
            </w:pPr>
            <w:r w:rsidRPr="00475451">
              <w:rPr>
                <w:b/>
              </w:rPr>
              <w:t>telefon</w:t>
            </w:r>
          </w:p>
        </w:tc>
      </w:tr>
      <w:tr w:rsidR="008D3435" w14:paraId="6DE2220D" w14:textId="77777777" w:rsidTr="0097572F">
        <w:tc>
          <w:tcPr>
            <w:tcW w:w="3020" w:type="dxa"/>
          </w:tcPr>
          <w:p w14:paraId="6FC1F520" w14:textId="77777777" w:rsidR="008D3435" w:rsidRPr="00475451" w:rsidRDefault="008D3435" w:rsidP="0097572F">
            <w:pPr>
              <w:spacing w:after="120"/>
              <w:rPr>
                <w:i/>
              </w:rPr>
            </w:pPr>
            <w:r w:rsidRPr="00A365F2">
              <w:rPr>
                <w:i/>
                <w:highlight w:val="yellow"/>
              </w:rPr>
              <w:t>Doplní dodavatel před podpisem smlouvy</w:t>
            </w:r>
          </w:p>
        </w:tc>
        <w:tc>
          <w:tcPr>
            <w:tcW w:w="3021" w:type="dxa"/>
          </w:tcPr>
          <w:p w14:paraId="7EE5B645" w14:textId="77777777" w:rsidR="008D3435" w:rsidRDefault="008D3435" w:rsidP="0097572F">
            <w:pPr>
              <w:spacing w:after="120"/>
            </w:pPr>
          </w:p>
        </w:tc>
        <w:tc>
          <w:tcPr>
            <w:tcW w:w="3021" w:type="dxa"/>
          </w:tcPr>
          <w:p w14:paraId="4D8E79C4" w14:textId="77777777" w:rsidR="008D3435" w:rsidRDefault="008D3435" w:rsidP="0097572F">
            <w:pPr>
              <w:spacing w:after="120"/>
            </w:pPr>
          </w:p>
        </w:tc>
      </w:tr>
      <w:tr w:rsidR="008D3435" w14:paraId="5D688B6B" w14:textId="77777777" w:rsidTr="0097572F">
        <w:tc>
          <w:tcPr>
            <w:tcW w:w="3020" w:type="dxa"/>
          </w:tcPr>
          <w:p w14:paraId="1741425D" w14:textId="77777777" w:rsidR="008D3435" w:rsidRDefault="008D3435" w:rsidP="0097572F">
            <w:pPr>
              <w:spacing w:after="120"/>
            </w:pPr>
          </w:p>
        </w:tc>
        <w:tc>
          <w:tcPr>
            <w:tcW w:w="3021" w:type="dxa"/>
          </w:tcPr>
          <w:p w14:paraId="3D9BA428" w14:textId="77777777" w:rsidR="008D3435" w:rsidRDefault="008D3435" w:rsidP="0097572F">
            <w:pPr>
              <w:spacing w:after="120"/>
            </w:pPr>
          </w:p>
        </w:tc>
        <w:tc>
          <w:tcPr>
            <w:tcW w:w="3021" w:type="dxa"/>
          </w:tcPr>
          <w:p w14:paraId="16F5591E" w14:textId="77777777" w:rsidR="008D3435" w:rsidRDefault="008D3435" w:rsidP="0097572F">
            <w:pPr>
              <w:spacing w:after="120"/>
            </w:pPr>
          </w:p>
        </w:tc>
      </w:tr>
      <w:tr w:rsidR="008D3435" w14:paraId="730FE225" w14:textId="77777777" w:rsidTr="0097572F">
        <w:tc>
          <w:tcPr>
            <w:tcW w:w="3020" w:type="dxa"/>
          </w:tcPr>
          <w:p w14:paraId="0EB97891" w14:textId="77777777" w:rsidR="008D3435" w:rsidRDefault="008D3435" w:rsidP="0097572F">
            <w:pPr>
              <w:spacing w:after="120"/>
            </w:pPr>
          </w:p>
        </w:tc>
        <w:tc>
          <w:tcPr>
            <w:tcW w:w="3021" w:type="dxa"/>
          </w:tcPr>
          <w:p w14:paraId="7C530D57" w14:textId="77777777" w:rsidR="008D3435" w:rsidRDefault="008D3435" w:rsidP="0097572F">
            <w:pPr>
              <w:spacing w:after="120"/>
            </w:pPr>
          </w:p>
        </w:tc>
        <w:tc>
          <w:tcPr>
            <w:tcW w:w="3021" w:type="dxa"/>
          </w:tcPr>
          <w:p w14:paraId="1933CB6D" w14:textId="77777777" w:rsidR="008D3435" w:rsidRDefault="008D3435" w:rsidP="0097572F">
            <w:pPr>
              <w:spacing w:after="120"/>
            </w:pPr>
          </w:p>
        </w:tc>
      </w:tr>
    </w:tbl>
    <w:p w14:paraId="4363A592" w14:textId="77777777" w:rsidR="008D3435" w:rsidRDefault="008D3435" w:rsidP="008D3435">
      <w:pPr>
        <w:spacing w:after="120"/>
      </w:pPr>
    </w:p>
    <w:p w14:paraId="60D39CE4" w14:textId="77777777" w:rsidR="008D3435" w:rsidRDefault="008D3435" w:rsidP="008D3435">
      <w:pPr>
        <w:spacing w:after="120"/>
      </w:pPr>
      <w:r w:rsidRPr="00262D33">
        <w:t xml:space="preserve">Dojde-li během trvání </w:t>
      </w:r>
      <w:r>
        <w:t xml:space="preserve">smlouvy </w:t>
      </w:r>
      <w:r w:rsidRPr="00262D33">
        <w:t xml:space="preserve">ke změně </w:t>
      </w:r>
      <w:r>
        <w:t>odpovědné</w:t>
      </w:r>
      <w:r w:rsidRPr="00262D33">
        <w:t xml:space="preserve"> osoby, dá tuto skutečnost </w:t>
      </w:r>
      <w:r>
        <w:t>příslušná smluvní strana druhé</w:t>
      </w:r>
      <w:r w:rsidRPr="00262D33">
        <w:t xml:space="preserve"> </w:t>
      </w:r>
      <w:r>
        <w:t xml:space="preserve">straně </w:t>
      </w:r>
      <w:r w:rsidRPr="00262D33">
        <w:t>písemně (např. emailem) na vědomí, přičemž o této skutečnosti není třeba uzavírat dodatek ke smlouvě.</w:t>
      </w:r>
    </w:p>
    <w:p w14:paraId="3136C247" w14:textId="77777777" w:rsidR="008D3435" w:rsidRPr="002647E6" w:rsidRDefault="008D3435" w:rsidP="008D3435"/>
    <w:p w14:paraId="17A92267" w14:textId="3DECB65C" w:rsidR="00A51569" w:rsidRDefault="00A51569">
      <w:pPr>
        <w:rPr>
          <w:b/>
          <w:bCs/>
          <w:sz w:val="20"/>
          <w:szCs w:val="20"/>
        </w:rPr>
      </w:pPr>
      <w:r>
        <w:rPr>
          <w:b/>
          <w:bCs/>
          <w:sz w:val="20"/>
          <w:szCs w:val="20"/>
        </w:rPr>
        <w:br w:type="page"/>
      </w:r>
    </w:p>
    <w:p w14:paraId="1528E241" w14:textId="7E68D4E8" w:rsidR="00A51569" w:rsidRDefault="00A51569" w:rsidP="00A51569">
      <w:pPr>
        <w:rPr>
          <w:b/>
          <w:sz w:val="22"/>
        </w:rPr>
      </w:pPr>
      <w:bookmarkStart w:id="54" w:name="_Hlk183174570"/>
      <w:r>
        <w:rPr>
          <w:b/>
          <w:sz w:val="22"/>
        </w:rPr>
        <w:lastRenderedPageBreak/>
        <w:t>Příloha č. 5 - Ujednání o zpracování osobních údajů</w:t>
      </w:r>
    </w:p>
    <w:p w14:paraId="5C7C8E3C" w14:textId="77777777" w:rsidR="00A51569" w:rsidRDefault="00A51569" w:rsidP="00A51569">
      <w:pPr>
        <w:rPr>
          <w:b/>
          <w:sz w:val="22"/>
        </w:rPr>
      </w:pPr>
    </w:p>
    <w:p w14:paraId="31697D99" w14:textId="77777777" w:rsidR="00A51569" w:rsidRDefault="00A51569" w:rsidP="00426A45">
      <w:pPr>
        <w:jc w:val="both"/>
      </w:pPr>
      <w:r>
        <w:t>1. ÚVODNÍ USTANOVENÍ</w:t>
      </w:r>
    </w:p>
    <w:p w14:paraId="37041C57" w14:textId="77777777" w:rsidR="00A51569" w:rsidRDefault="00A51569" w:rsidP="00426A45">
      <w:pPr>
        <w:jc w:val="both"/>
      </w:pPr>
      <w:r>
        <w:t xml:space="preserve">1.1 Toto ujednání o zpracování Osobních údajů (dále jen „ujednání“) Smluvní strany uzavírají v návaznosti na požadavek smluvního zakotvení vztahu mezi správcem </w:t>
      </w:r>
      <w:proofErr w:type="spellStart"/>
      <w:r>
        <w:t>azpracovatelem</w:t>
      </w:r>
      <w:proofErr w:type="spellEnd"/>
      <w:r>
        <w:t xml:space="preserve"> Osobních údajů ve smyslu čl. 28 odst. 3 Nařízení Evropského parlamentu a Rady (EU) 2016/679 ze dne 27. dubna 2016 o ochraně fyzických osob v souvislosti se zpracováním osobních údajů a o volném pohybu těchto údajů a o zrušení směrnice 95/46/ES (dále jen „nařízení“).</w:t>
      </w:r>
    </w:p>
    <w:p w14:paraId="33C01391" w14:textId="77777777" w:rsidR="00A51569" w:rsidRDefault="00A51569" w:rsidP="00426A45">
      <w:pPr>
        <w:jc w:val="both"/>
      </w:pPr>
      <w:r>
        <w:t>1.2 Pojmy v tomto ujednání nedefinované, které jsou definovány v nařízení, mají význam stanovený v nařízení.</w:t>
      </w:r>
    </w:p>
    <w:p w14:paraId="6ABB72F8" w14:textId="77777777" w:rsidR="00A51569" w:rsidRDefault="00A51569" w:rsidP="00426A45">
      <w:pPr>
        <w:jc w:val="both"/>
      </w:pPr>
    </w:p>
    <w:p w14:paraId="3436975F" w14:textId="77777777" w:rsidR="00A51569" w:rsidRDefault="00A51569" w:rsidP="00426A45">
      <w:pPr>
        <w:jc w:val="both"/>
      </w:pPr>
      <w:r>
        <w:t>2. SPRÁVCE, ZPRACOVATEL</w:t>
      </w:r>
    </w:p>
    <w:p w14:paraId="2D59D3FB" w14:textId="77777777" w:rsidR="00A51569" w:rsidRDefault="00A51569" w:rsidP="00426A45">
      <w:pPr>
        <w:jc w:val="both"/>
      </w:pPr>
      <w:r>
        <w:t>2.1 Smluvní strany se dohodly, že v právním vztahu dle této Implementační smlouvy bude Objednatel v postavení správce a Poskytovatel v postavení zpracovatele Osobních údajů.</w:t>
      </w:r>
    </w:p>
    <w:p w14:paraId="6A260E10" w14:textId="77777777" w:rsidR="00A51569" w:rsidRDefault="00A51569" w:rsidP="00426A45">
      <w:pPr>
        <w:jc w:val="both"/>
      </w:pPr>
    </w:p>
    <w:p w14:paraId="50F65966" w14:textId="77777777" w:rsidR="00A51569" w:rsidRDefault="00A51569" w:rsidP="00426A45">
      <w:pPr>
        <w:jc w:val="both"/>
      </w:pPr>
      <w:r>
        <w:t>3. PŘEDMĚT ZPRACOVÁNÍ, TYP OSOBNÍCH ÚDAJŮ, KATEGORIE SUBJEKTU ÚDAJŮ</w:t>
      </w:r>
    </w:p>
    <w:p w14:paraId="15D072E0" w14:textId="77777777" w:rsidR="00A51569" w:rsidRDefault="00A51569" w:rsidP="00426A45">
      <w:pPr>
        <w:jc w:val="both"/>
      </w:pPr>
      <w:r>
        <w:t>3.1 Zpracovatel může při plnění Smlouvy zpracovávat Osobní údaje, které získá od správce popř. vlastní činností při plnění Smlouvy nebo v souvislosti s ním. Jde zejména o Osobní údaje týkající se pacientů (například jméno, příjmení, rodné číslo, informace o zdravotním stavu) a zaměstnanců (například jméno, příjmení, osobní číslo).</w:t>
      </w:r>
    </w:p>
    <w:p w14:paraId="78D3C686" w14:textId="77777777" w:rsidR="00A51569" w:rsidRDefault="00A51569" w:rsidP="00426A45">
      <w:pPr>
        <w:jc w:val="both"/>
      </w:pPr>
    </w:p>
    <w:p w14:paraId="6F7409FF" w14:textId="77777777" w:rsidR="00A51569" w:rsidRDefault="00A51569" w:rsidP="00426A45">
      <w:pPr>
        <w:jc w:val="both"/>
      </w:pPr>
      <w:r>
        <w:t>4. ÚČEL ZPRACOVÁNÍ, POVAHA ZPRACOVÁNÍ</w:t>
      </w:r>
    </w:p>
    <w:p w14:paraId="51B07DA3" w14:textId="77777777" w:rsidR="00A51569" w:rsidRDefault="00A51569" w:rsidP="00426A45">
      <w:pPr>
        <w:jc w:val="both"/>
      </w:pPr>
      <w:r>
        <w:t>4.1 Účelem zpracování Osobních údajů je plnění povinností zpracovatele dle Implementační smlouvy.</w:t>
      </w:r>
    </w:p>
    <w:p w14:paraId="7AD0B5BF" w14:textId="77777777" w:rsidR="00A51569" w:rsidRDefault="00A51569" w:rsidP="00426A45">
      <w:pPr>
        <w:jc w:val="both"/>
      </w:pPr>
      <w:r>
        <w:t xml:space="preserve">4.2 Zpracování Osobních údajů má zejména povahu uspořádávání, shromažďování, ukládání, prohlížení, kombinování, zaznamenávání. </w:t>
      </w:r>
    </w:p>
    <w:p w14:paraId="33D950EE" w14:textId="77777777" w:rsidR="00A51569" w:rsidRDefault="00A51569" w:rsidP="00426A45">
      <w:pPr>
        <w:jc w:val="both"/>
      </w:pPr>
    </w:p>
    <w:p w14:paraId="33028DB5" w14:textId="77777777" w:rsidR="00A51569" w:rsidRDefault="00A51569" w:rsidP="00426A45">
      <w:pPr>
        <w:jc w:val="both"/>
      </w:pPr>
      <w:r>
        <w:t>5. DOBA TRVÁNÍ ZPRACOVÁNÍ</w:t>
      </w:r>
    </w:p>
    <w:p w14:paraId="04032B07" w14:textId="77777777" w:rsidR="00A51569" w:rsidRDefault="00A51569" w:rsidP="00426A45">
      <w:pPr>
        <w:jc w:val="both"/>
      </w:pPr>
      <w:r>
        <w:t>5.1 Zpracovatel zpracovává Osobní údaje pouze po dobu nezbytnou k dosažení výše uvedeného účelu zpracování, nejdéle však po dobu trvání Implementační smlouvy. Po uplynutí této doby zpracování se zpracovatel zavazuje postupovat dle čl. 6.6 tohoto ujednání.</w:t>
      </w:r>
    </w:p>
    <w:p w14:paraId="08966FF5" w14:textId="77777777" w:rsidR="00A51569" w:rsidRDefault="00A51569" w:rsidP="00426A45">
      <w:pPr>
        <w:jc w:val="both"/>
      </w:pPr>
    </w:p>
    <w:p w14:paraId="0E51B744" w14:textId="77777777" w:rsidR="00A51569" w:rsidRDefault="00A51569" w:rsidP="00426A45">
      <w:pPr>
        <w:jc w:val="both"/>
      </w:pPr>
      <w:r>
        <w:t>6. DALŠÍ PRÁVA A POVINNOSTI</w:t>
      </w:r>
    </w:p>
    <w:p w14:paraId="6FF05416" w14:textId="77777777" w:rsidR="00A51569" w:rsidRDefault="00A51569" w:rsidP="00426A45">
      <w:pPr>
        <w:jc w:val="both"/>
      </w:pPr>
      <w:r>
        <w:t>6.1 Zpracovatel se zavazuje zpracovávat Osobní údaje pouze na základě doložených pokynů správce, včetně v otázkách předání Osobních údajů do třetí země nebo mezinárodní organizaci, pokud mu toto zpracování již neukládají příslušné právní předpisy; v takovém případě zpracovatel správce informuje o tomto právním požadavku před zpracováním, ledaže by tyto právní předpisy toto informování zakazovaly z důležitých důvodů veřejného zájmu.</w:t>
      </w:r>
    </w:p>
    <w:p w14:paraId="71D6CC85" w14:textId="77777777" w:rsidR="00A51569" w:rsidRDefault="00A51569" w:rsidP="00426A45">
      <w:pPr>
        <w:jc w:val="both"/>
      </w:pPr>
    </w:p>
    <w:p w14:paraId="58710652" w14:textId="77777777" w:rsidR="00A51569" w:rsidRDefault="00A51569" w:rsidP="00426A45">
      <w:pPr>
        <w:jc w:val="both"/>
      </w:pPr>
      <w:r>
        <w:t>6.2 Zpracovatel se zavazuje zajistit, aby se osoby oprávněné zpracovávat Osobní údaje zavázaly k mlčenlivosti nebo aby se na ně vztahovala zákonná povinnost mlčenlivosti.</w:t>
      </w:r>
    </w:p>
    <w:p w14:paraId="030C694F" w14:textId="77777777" w:rsidR="00A51569" w:rsidRDefault="00A51569" w:rsidP="00426A45">
      <w:pPr>
        <w:jc w:val="both"/>
      </w:pPr>
    </w:p>
    <w:p w14:paraId="0E30B64C" w14:textId="77777777" w:rsidR="00A51569" w:rsidRDefault="00A51569" w:rsidP="00426A45">
      <w:pPr>
        <w:jc w:val="both"/>
      </w:pPr>
      <w:r>
        <w:t>6.3 Zpracovatel se zavazuje přijmout veškerá opatření dle čl. 32 nařízení.</w:t>
      </w:r>
    </w:p>
    <w:p w14:paraId="7DCE36BC" w14:textId="77777777" w:rsidR="00A51569" w:rsidRDefault="00A51569" w:rsidP="00426A45">
      <w:pPr>
        <w:jc w:val="both"/>
      </w:pPr>
    </w:p>
    <w:p w14:paraId="6B16B2D2" w14:textId="77777777" w:rsidR="00A51569" w:rsidRDefault="00A51569" w:rsidP="00426A45">
      <w:pPr>
        <w:jc w:val="both"/>
      </w:pPr>
      <w:r>
        <w:t>6.4 Zpracovatel smí využít ke zpracování Osobních údajů dle tohoto ujednání dalšího zpracovatele pouze po předchozím písemném souhlasu správce. Je-li tento souhlas udělen, zpracovatel se zavazuje dodržet své povinnosti dle čl. 28 odst. 2 a 4 nařízení.</w:t>
      </w:r>
    </w:p>
    <w:p w14:paraId="60D70B1D" w14:textId="77777777" w:rsidR="00A51569" w:rsidRDefault="00A51569" w:rsidP="00426A45">
      <w:pPr>
        <w:jc w:val="both"/>
      </w:pPr>
    </w:p>
    <w:p w14:paraId="34D235DF" w14:textId="77777777" w:rsidR="00A51569" w:rsidRDefault="00A51569" w:rsidP="00426A45">
      <w:pPr>
        <w:jc w:val="both"/>
      </w:pPr>
      <w:r>
        <w:t>6.5 Při své činnosti se zpracovatel zavazuje zohledňovat povahu zpracování, být správci nápomocen prostřednictvím vhodných technických a organizačních opatření, pokud je to možné, pro splnění správcovy povinnosti reagovat na žádosti o výkon práv subjektu údajů stanovených v kapitole III. nařízení a při zajišťování souladu s povinnostmi podle článků 32 až 36 nařízení, a to při zohlednění povahy zpracování a informací, jež má zpracovatel k dispozici.</w:t>
      </w:r>
    </w:p>
    <w:p w14:paraId="7F6979C9" w14:textId="77777777" w:rsidR="00A51569" w:rsidRDefault="00A51569" w:rsidP="00426A45">
      <w:pPr>
        <w:jc w:val="both"/>
      </w:pPr>
    </w:p>
    <w:p w14:paraId="0C7202B1" w14:textId="77777777" w:rsidR="00A51569" w:rsidRDefault="00A51569" w:rsidP="00426A45">
      <w:pPr>
        <w:jc w:val="both"/>
      </w:pPr>
      <w:r>
        <w:t>6.6 Zpracovatel se zavazuje v souladu s rozhodnutím správci všechny Osobní údaje buď vymazat, nebo je vrátit správci po ukončení poskytování služeb spojených se zpracováním, nejpozději po ukončení Implementační smlouvy, a vymazat všechny jejich existující kopie, pokud příslušné právní předpisy nepožadují uložení daných Osobních údajů.</w:t>
      </w:r>
    </w:p>
    <w:p w14:paraId="0CDDFEB8" w14:textId="77777777" w:rsidR="00A51569" w:rsidRDefault="00A51569" w:rsidP="00426A45">
      <w:pPr>
        <w:jc w:val="both"/>
      </w:pPr>
    </w:p>
    <w:p w14:paraId="3B819815" w14:textId="77777777" w:rsidR="00A51569" w:rsidRDefault="00A51569" w:rsidP="00426A45">
      <w:pPr>
        <w:jc w:val="both"/>
      </w:pPr>
      <w:r>
        <w:t>6.7 Zpracovatel se zavazuje poskytnout správci veškeré informace potřebné k doložení toho, že byly splněny povinnosti ohledně ochrany Osobních údajů stanovené v tomto ujednání i ve všech příslušných právních předpisech, a umožnit audity, včetně inspekcí, prováděné správcem nebo jiným auditorem, kterého správce pověřil, a k těmto auditům přispět.</w:t>
      </w:r>
    </w:p>
    <w:p w14:paraId="75B44327" w14:textId="77777777" w:rsidR="00A51569" w:rsidRDefault="00A51569" w:rsidP="00426A45">
      <w:pPr>
        <w:jc w:val="both"/>
      </w:pPr>
      <w:r>
        <w:t>6.8 Spolu s povinnostmi z tohoto ujednání se zpracovatel se zavazuje vždy v plném rozsahu dodržovat všechny další povinnosti plynoucí z právních předpisů o ochraně osobních údajů (včetně nařízení) a odpovídá správci za veškerou újmu, pokud kteroukoli z těchto povinností poruší.</w:t>
      </w:r>
    </w:p>
    <w:p w14:paraId="1F813418" w14:textId="77777777" w:rsidR="00A51569" w:rsidRDefault="00A51569" w:rsidP="00426A45">
      <w:pPr>
        <w:jc w:val="both"/>
      </w:pPr>
    </w:p>
    <w:p w14:paraId="3AB83930" w14:textId="77777777" w:rsidR="00A51569" w:rsidRDefault="00A51569" w:rsidP="00426A45">
      <w:pPr>
        <w:jc w:val="both"/>
      </w:pPr>
      <w:r>
        <w:t>6.9 V případě prokázání porušení povinností vyplývajících z výše uvedeného ujednání a právních norem na ochranu osobních údajů je dodavatel povinen k zaplacení smluvní pokuty 20% z ceny předmětu plnění za každé jednotlivé prokázané porušení ustanovení uvedeného zákona. Právo ONN a NRK na náhradu škody zvlášť a v plné výši tím není dotčeno.</w:t>
      </w:r>
      <w:bookmarkEnd w:id="54"/>
    </w:p>
    <w:p w14:paraId="4876B051" w14:textId="77777777" w:rsidR="00A51569" w:rsidRPr="002647E6" w:rsidRDefault="00A51569" w:rsidP="00A51569"/>
    <w:p w14:paraId="3D1CCE73" w14:textId="77777777" w:rsidR="00CC6E43" w:rsidRPr="00AC69AC" w:rsidRDefault="00CC6E43" w:rsidP="005C0B5F">
      <w:pPr>
        <w:widowControl w:val="0"/>
        <w:autoSpaceDE w:val="0"/>
        <w:autoSpaceDN w:val="0"/>
        <w:adjustRightInd w:val="0"/>
        <w:spacing w:line="220" w:lineRule="atLeast"/>
        <w:rPr>
          <w:b/>
          <w:bCs/>
          <w:sz w:val="20"/>
          <w:szCs w:val="20"/>
        </w:rPr>
      </w:pPr>
    </w:p>
    <w:sectPr w:rsidR="00CC6E43" w:rsidRPr="00AC69AC" w:rsidSect="00855B3F">
      <w:headerReference w:type="default" r:id="rId13"/>
      <w:footerReference w:type="default" r:id="rId14"/>
      <w:pgSz w:w="12240" w:h="15840"/>
      <w:pgMar w:top="1417" w:right="1417" w:bottom="1417" w:left="1417" w:header="708" w:footer="715"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E990BB" w14:textId="77777777" w:rsidR="0092454E" w:rsidRDefault="0092454E">
      <w:r>
        <w:separator/>
      </w:r>
    </w:p>
  </w:endnote>
  <w:endnote w:type="continuationSeparator" w:id="0">
    <w:p w14:paraId="393C4928" w14:textId="77777777" w:rsidR="0092454E" w:rsidRDefault="009245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E839D" w14:textId="77777777" w:rsidR="00920EE2" w:rsidRPr="00C71556" w:rsidRDefault="00920EE2" w:rsidP="00C71556">
    <w:pPr>
      <w:widowControl w:val="0"/>
      <w:tabs>
        <w:tab w:val="center" w:pos="4703"/>
        <w:tab w:val="right" w:pos="9406"/>
      </w:tabs>
      <w:autoSpaceDE w:val="0"/>
      <w:autoSpaceDN w:val="0"/>
      <w:adjustRightInd w:val="0"/>
      <w:jc w:val="right"/>
      <w:rPr>
        <w:sz w:val="20"/>
        <w:szCs w:val="20"/>
      </w:rPr>
    </w:pPr>
    <w:r w:rsidRPr="00C71556">
      <w:rPr>
        <w:sz w:val="20"/>
        <w:szCs w:val="20"/>
      </w:rPr>
      <w:t xml:space="preserve">Strana </w:t>
    </w:r>
    <w:r w:rsidRPr="00C71556">
      <w:rPr>
        <w:sz w:val="20"/>
        <w:szCs w:val="20"/>
      </w:rPr>
      <w:pgNum/>
    </w:r>
    <w:r w:rsidRPr="00C71556">
      <w:rPr>
        <w:sz w:val="20"/>
        <w:szCs w:val="20"/>
      </w:rPr>
      <w:t xml:space="preserve"> (</w:t>
    </w:r>
    <w:r w:rsidRPr="00C71556">
      <w:rPr>
        <w:rStyle w:val="slostrnky"/>
        <w:sz w:val="20"/>
        <w:szCs w:val="20"/>
      </w:rPr>
      <w:fldChar w:fldCharType="begin"/>
    </w:r>
    <w:r w:rsidRPr="00C71556">
      <w:rPr>
        <w:rStyle w:val="slostrnky"/>
        <w:sz w:val="20"/>
        <w:szCs w:val="20"/>
      </w:rPr>
      <w:instrText xml:space="preserve"> NUMPAGES </w:instrText>
    </w:r>
    <w:r w:rsidRPr="00C71556">
      <w:rPr>
        <w:rStyle w:val="slostrnky"/>
        <w:sz w:val="20"/>
        <w:szCs w:val="20"/>
      </w:rPr>
      <w:fldChar w:fldCharType="separate"/>
    </w:r>
    <w:r>
      <w:rPr>
        <w:rStyle w:val="slostrnky"/>
        <w:noProof/>
        <w:sz w:val="20"/>
        <w:szCs w:val="20"/>
      </w:rPr>
      <w:t>17</w:t>
    </w:r>
    <w:r w:rsidRPr="00C71556">
      <w:rPr>
        <w:rStyle w:val="slostrnky"/>
        <w:sz w:val="20"/>
        <w:szCs w:val="20"/>
      </w:rPr>
      <w:fldChar w:fldCharType="end"/>
    </w:r>
    <w:r w:rsidRPr="00C71556">
      <w:rPr>
        <w:rStyle w:val="slostrnky"/>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86583D" w14:textId="77777777" w:rsidR="0092454E" w:rsidRDefault="0092454E">
      <w:r>
        <w:separator/>
      </w:r>
    </w:p>
  </w:footnote>
  <w:footnote w:type="continuationSeparator" w:id="0">
    <w:p w14:paraId="359CE6F8" w14:textId="77777777" w:rsidR="0092454E" w:rsidRDefault="009245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8496CC" w14:textId="77777777" w:rsidR="00920EE2" w:rsidRDefault="00920EE2">
    <w:pPr>
      <w:widowControl w:val="0"/>
      <w:autoSpaceDE w:val="0"/>
      <w:autoSpaceDN w:val="0"/>
      <w:adjustRightInd w:val="0"/>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D6122"/>
    <w:multiLevelType w:val="hybridMultilevel"/>
    <w:tmpl w:val="9B1E4EE4"/>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86E03B8"/>
    <w:multiLevelType w:val="hybridMultilevel"/>
    <w:tmpl w:val="D92AC14A"/>
    <w:lvl w:ilvl="0" w:tplc="D47AE522">
      <w:numFmt w:val="bullet"/>
      <w:lvlText w:val="-"/>
      <w:lvlJc w:val="left"/>
      <w:pPr>
        <w:ind w:left="1068" w:hanging="360"/>
      </w:pPr>
      <w:rPr>
        <w:rFonts w:ascii="Times New Roman" w:eastAsiaTheme="majorEastAsia" w:hAnsi="Times New Roman"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 w15:restartNumberingAfterBreak="0">
    <w:nsid w:val="08CB7B79"/>
    <w:multiLevelType w:val="hybridMultilevel"/>
    <w:tmpl w:val="DB748750"/>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15:restartNumberingAfterBreak="0">
    <w:nsid w:val="09D60BF3"/>
    <w:multiLevelType w:val="hybridMultilevel"/>
    <w:tmpl w:val="DB748750"/>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0CB7726F"/>
    <w:multiLevelType w:val="hybridMultilevel"/>
    <w:tmpl w:val="BF301A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CBD54D9"/>
    <w:multiLevelType w:val="hybridMultilevel"/>
    <w:tmpl w:val="DB748750"/>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0DE8202E"/>
    <w:multiLevelType w:val="hybridMultilevel"/>
    <w:tmpl w:val="DB748750"/>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0F235DAD"/>
    <w:multiLevelType w:val="hybridMultilevel"/>
    <w:tmpl w:val="DB748750"/>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111B660C"/>
    <w:multiLevelType w:val="hybridMultilevel"/>
    <w:tmpl w:val="62EEC1C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17D32CFE"/>
    <w:multiLevelType w:val="hybridMultilevel"/>
    <w:tmpl w:val="6AAA57BC"/>
    <w:lvl w:ilvl="0" w:tplc="FFFFFFF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8EE267E"/>
    <w:multiLevelType w:val="hybridMultilevel"/>
    <w:tmpl w:val="A446A2FE"/>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22926F83"/>
    <w:multiLevelType w:val="hybridMultilevel"/>
    <w:tmpl w:val="6980DD92"/>
    <w:lvl w:ilvl="0" w:tplc="0405000F">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2E43D2E"/>
    <w:multiLevelType w:val="hybridMultilevel"/>
    <w:tmpl w:val="081C5914"/>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24C41F70"/>
    <w:multiLevelType w:val="hybridMultilevel"/>
    <w:tmpl w:val="9B1E4EE4"/>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27E41C7F"/>
    <w:multiLevelType w:val="hybridMultilevel"/>
    <w:tmpl w:val="6AAA57BC"/>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B202E21"/>
    <w:multiLevelType w:val="multilevel"/>
    <w:tmpl w:val="291C8A0A"/>
    <w:lvl w:ilvl="0">
      <w:start w:val="1"/>
      <w:numFmt w:val="decimal"/>
      <w:pStyle w:val="slolnku"/>
      <w:suff w:val="nothing"/>
      <w:lvlText w:val="Článek %1."/>
      <w:lvlJc w:val="left"/>
      <w:pPr>
        <w:ind w:left="0" w:firstLine="0"/>
      </w:pPr>
      <w:rPr>
        <w:rFonts w:asciiTheme="minorHAnsi" w:hAnsiTheme="minorHAnsi" w:hint="default"/>
        <w:b/>
        <w:i w:val="0"/>
        <w:sz w:val="22"/>
        <w:szCs w:val="22"/>
      </w:rPr>
    </w:lvl>
    <w:lvl w:ilvl="1">
      <w:start w:val="1"/>
      <w:numFmt w:val="decimal"/>
      <w:pStyle w:val="Textodst1sl"/>
      <w:isLgl/>
      <w:lvlText w:val="%1.%2."/>
      <w:lvlJc w:val="left"/>
      <w:pPr>
        <w:tabs>
          <w:tab w:val="num" w:pos="284"/>
        </w:tabs>
        <w:ind w:left="851" w:hanging="567"/>
      </w:pPr>
      <w:rPr>
        <w:rFonts w:asciiTheme="minorHAnsi" w:hAnsiTheme="minorHAnsi" w:hint="default"/>
        <w:b w:val="0"/>
        <w:i w:val="0"/>
        <w:sz w:val="22"/>
        <w:szCs w:val="22"/>
      </w:rPr>
    </w:lvl>
    <w:lvl w:ilvl="2">
      <w:start w:val="1"/>
      <w:numFmt w:val="decimal"/>
      <w:pStyle w:val="Textodst3psmena"/>
      <w:lvlText w:val="%1.%2.%3."/>
      <w:lvlJc w:val="left"/>
      <w:pPr>
        <w:tabs>
          <w:tab w:val="num" w:pos="567"/>
        </w:tabs>
        <w:ind w:left="567" w:firstLine="0"/>
      </w:pPr>
      <w:rPr>
        <w:rFonts w:hint="default"/>
        <w:b w:val="0"/>
        <w:i w:val="0"/>
      </w:rPr>
    </w:lvl>
    <w:lvl w:ilvl="3">
      <w:start w:val="1"/>
      <w:numFmt w:val="lowerLetter"/>
      <w:lvlText w:val="%4)"/>
      <w:lvlJc w:val="left"/>
      <w:pPr>
        <w:tabs>
          <w:tab w:val="num" w:pos="2778"/>
        </w:tabs>
        <w:ind w:left="2778" w:hanging="618"/>
      </w:pPr>
      <w:rPr>
        <w:rFonts w:hint="default"/>
        <w:b w:val="0"/>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6" w15:restartNumberingAfterBreak="0">
    <w:nsid w:val="2E2039C6"/>
    <w:multiLevelType w:val="hybridMultilevel"/>
    <w:tmpl w:val="DB748750"/>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31C63771"/>
    <w:multiLevelType w:val="hybridMultilevel"/>
    <w:tmpl w:val="62EEC1C2"/>
    <w:lvl w:ilvl="0" w:tplc="0405000F">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30500EA"/>
    <w:multiLevelType w:val="hybridMultilevel"/>
    <w:tmpl w:val="9E8E5BF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408547F"/>
    <w:multiLevelType w:val="hybridMultilevel"/>
    <w:tmpl w:val="DB748750"/>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35873DF8"/>
    <w:multiLevelType w:val="hybridMultilevel"/>
    <w:tmpl w:val="DB748750"/>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3ABA433F"/>
    <w:multiLevelType w:val="hybridMultilevel"/>
    <w:tmpl w:val="9B1E4EE4"/>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3EC721DF"/>
    <w:multiLevelType w:val="hybridMultilevel"/>
    <w:tmpl w:val="DB748750"/>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400129D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4E83123"/>
    <w:multiLevelType w:val="hybridMultilevel"/>
    <w:tmpl w:val="A446A2F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458E2CDD"/>
    <w:multiLevelType w:val="hybridMultilevel"/>
    <w:tmpl w:val="C1569C8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46770724"/>
    <w:multiLevelType w:val="hybridMultilevel"/>
    <w:tmpl w:val="40CEB46C"/>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565D6E93"/>
    <w:multiLevelType w:val="hybridMultilevel"/>
    <w:tmpl w:val="DB748750"/>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58B860FD"/>
    <w:multiLevelType w:val="hybridMultilevel"/>
    <w:tmpl w:val="40986A4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5AE1530"/>
    <w:multiLevelType w:val="hybridMultilevel"/>
    <w:tmpl w:val="9B1E4EE4"/>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 w15:restartNumberingAfterBreak="0">
    <w:nsid w:val="66FA463F"/>
    <w:multiLevelType w:val="hybridMultilevel"/>
    <w:tmpl w:val="DB748750"/>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1" w15:restartNumberingAfterBreak="0">
    <w:nsid w:val="6E18536D"/>
    <w:multiLevelType w:val="hybridMultilevel"/>
    <w:tmpl w:val="DB748750"/>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2" w15:restartNumberingAfterBreak="0">
    <w:nsid w:val="6EB32076"/>
    <w:multiLevelType w:val="hybridMultilevel"/>
    <w:tmpl w:val="9B1E4EE4"/>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 w15:restartNumberingAfterBreak="0">
    <w:nsid w:val="75325DEE"/>
    <w:multiLevelType w:val="hybridMultilevel"/>
    <w:tmpl w:val="A446A2FE"/>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4" w15:restartNumberingAfterBreak="0">
    <w:nsid w:val="76847188"/>
    <w:multiLevelType w:val="hybridMultilevel"/>
    <w:tmpl w:val="DB748750"/>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5" w15:restartNumberingAfterBreak="0">
    <w:nsid w:val="7A6A787C"/>
    <w:multiLevelType w:val="hybridMultilevel"/>
    <w:tmpl w:val="DF4049B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ADE66CE"/>
    <w:multiLevelType w:val="hybridMultilevel"/>
    <w:tmpl w:val="DB748750"/>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7" w15:restartNumberingAfterBreak="0">
    <w:nsid w:val="7D4D5733"/>
    <w:multiLevelType w:val="hybridMultilevel"/>
    <w:tmpl w:val="9B1E4EE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954819090">
    <w:abstractNumId w:val="24"/>
  </w:num>
  <w:num w:numId="2" w16cid:durableId="1868984754">
    <w:abstractNumId w:val="15"/>
  </w:num>
  <w:num w:numId="3" w16cid:durableId="167135252">
    <w:abstractNumId w:val="16"/>
  </w:num>
  <w:num w:numId="4" w16cid:durableId="378667887">
    <w:abstractNumId w:val="3"/>
  </w:num>
  <w:num w:numId="5" w16cid:durableId="1129131077">
    <w:abstractNumId w:val="33"/>
  </w:num>
  <w:num w:numId="6" w16cid:durableId="1485003787">
    <w:abstractNumId w:val="22"/>
  </w:num>
  <w:num w:numId="7" w16cid:durableId="1351226832">
    <w:abstractNumId w:val="13"/>
  </w:num>
  <w:num w:numId="8" w16cid:durableId="743262981">
    <w:abstractNumId w:val="37"/>
  </w:num>
  <w:num w:numId="9" w16cid:durableId="2090075178">
    <w:abstractNumId w:val="34"/>
  </w:num>
  <w:num w:numId="10" w16cid:durableId="1189443443">
    <w:abstractNumId w:val="32"/>
  </w:num>
  <w:num w:numId="11" w16cid:durableId="25763192">
    <w:abstractNumId w:val="0"/>
  </w:num>
  <w:num w:numId="12" w16cid:durableId="406657905">
    <w:abstractNumId w:val="29"/>
  </w:num>
  <w:num w:numId="13" w16cid:durableId="561911193">
    <w:abstractNumId w:val="21"/>
  </w:num>
  <w:num w:numId="14" w16cid:durableId="757795269">
    <w:abstractNumId w:val="5"/>
  </w:num>
  <w:num w:numId="15" w16cid:durableId="1395933657">
    <w:abstractNumId w:val="36"/>
  </w:num>
  <w:num w:numId="16" w16cid:durableId="109320909">
    <w:abstractNumId w:val="6"/>
  </w:num>
  <w:num w:numId="17" w16cid:durableId="375589827">
    <w:abstractNumId w:val="2"/>
  </w:num>
  <w:num w:numId="18" w16cid:durableId="1528904408">
    <w:abstractNumId w:val="12"/>
  </w:num>
  <w:num w:numId="19" w16cid:durableId="1530293370">
    <w:abstractNumId w:val="18"/>
  </w:num>
  <w:num w:numId="20" w16cid:durableId="282075694">
    <w:abstractNumId w:val="30"/>
  </w:num>
  <w:num w:numId="21" w16cid:durableId="106508417">
    <w:abstractNumId w:val="31"/>
  </w:num>
  <w:num w:numId="22" w16cid:durableId="1842894313">
    <w:abstractNumId w:val="10"/>
  </w:num>
  <w:num w:numId="23" w16cid:durableId="1238517105">
    <w:abstractNumId w:val="7"/>
  </w:num>
  <w:num w:numId="24" w16cid:durableId="741414013">
    <w:abstractNumId w:val="20"/>
  </w:num>
  <w:num w:numId="25" w16cid:durableId="478503996">
    <w:abstractNumId w:val="19"/>
  </w:num>
  <w:num w:numId="26" w16cid:durableId="1300260154">
    <w:abstractNumId w:val="27"/>
  </w:num>
  <w:num w:numId="27" w16cid:durableId="1401900572">
    <w:abstractNumId w:val="9"/>
  </w:num>
  <w:num w:numId="28" w16cid:durableId="327558169">
    <w:abstractNumId w:val="14"/>
  </w:num>
  <w:num w:numId="29" w16cid:durableId="1517500329">
    <w:abstractNumId w:val="26"/>
  </w:num>
  <w:num w:numId="30" w16cid:durableId="762066601">
    <w:abstractNumId w:val="8"/>
  </w:num>
  <w:num w:numId="31" w16cid:durableId="1255750088">
    <w:abstractNumId w:val="11"/>
  </w:num>
  <w:num w:numId="32" w16cid:durableId="1726102496">
    <w:abstractNumId w:val="35"/>
  </w:num>
  <w:num w:numId="33" w16cid:durableId="1467315695">
    <w:abstractNumId w:val="25"/>
  </w:num>
  <w:num w:numId="34" w16cid:durableId="138422511">
    <w:abstractNumId w:val="17"/>
  </w:num>
  <w:num w:numId="35" w16cid:durableId="182323516">
    <w:abstractNumId w:val="23"/>
  </w:num>
  <w:num w:numId="36" w16cid:durableId="532427159">
    <w:abstractNumId w:val="1"/>
  </w:num>
  <w:num w:numId="37" w16cid:durableId="1373730854">
    <w:abstractNumId w:val="4"/>
  </w:num>
  <w:num w:numId="38" w16cid:durableId="1640763642">
    <w:abstractNumId w:val="28"/>
  </w:num>
  <w:numIdMacAtCleanup w:val="2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ária Bosnovičová">
    <w15:presenceInfo w15:providerId="AD" w15:userId="S::bosnovicova@pureventures.cz::348e13a2-cd54-43fc-af8f-e43373526a1a"/>
  </w15:person>
  <w15:person w15:author="Ing. Bohuslav Hrabčuk">
    <w15:presenceInfo w15:providerId="AD" w15:userId="S-1-5-21-124138517-4115693067-1365899588-368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5F83"/>
    <w:rsid w:val="00005738"/>
    <w:rsid w:val="00016142"/>
    <w:rsid w:val="00020EDA"/>
    <w:rsid w:val="0002184C"/>
    <w:rsid w:val="00044ABE"/>
    <w:rsid w:val="00054C07"/>
    <w:rsid w:val="00055F5D"/>
    <w:rsid w:val="00060135"/>
    <w:rsid w:val="000616F7"/>
    <w:rsid w:val="0006250D"/>
    <w:rsid w:val="00070CE4"/>
    <w:rsid w:val="00072867"/>
    <w:rsid w:val="0009509C"/>
    <w:rsid w:val="00095FB8"/>
    <w:rsid w:val="0009667E"/>
    <w:rsid w:val="00097EDE"/>
    <w:rsid w:val="000A2AAE"/>
    <w:rsid w:val="000A4F4B"/>
    <w:rsid w:val="000B052B"/>
    <w:rsid w:val="000B57CC"/>
    <w:rsid w:val="000C176D"/>
    <w:rsid w:val="000D257E"/>
    <w:rsid w:val="000D757A"/>
    <w:rsid w:val="000F6EF5"/>
    <w:rsid w:val="001143D3"/>
    <w:rsid w:val="0012385A"/>
    <w:rsid w:val="00124E2A"/>
    <w:rsid w:val="00126DB1"/>
    <w:rsid w:val="00127723"/>
    <w:rsid w:val="00133A54"/>
    <w:rsid w:val="00137F9A"/>
    <w:rsid w:val="00151815"/>
    <w:rsid w:val="0015262A"/>
    <w:rsid w:val="00156A87"/>
    <w:rsid w:val="00165502"/>
    <w:rsid w:val="00170532"/>
    <w:rsid w:val="0017732D"/>
    <w:rsid w:val="00180EC2"/>
    <w:rsid w:val="00182D04"/>
    <w:rsid w:val="001847B2"/>
    <w:rsid w:val="0018573D"/>
    <w:rsid w:val="001873DE"/>
    <w:rsid w:val="001932E3"/>
    <w:rsid w:val="00193967"/>
    <w:rsid w:val="001B0FCA"/>
    <w:rsid w:val="001C1286"/>
    <w:rsid w:val="001C4663"/>
    <w:rsid w:val="001D2311"/>
    <w:rsid w:val="001D31B3"/>
    <w:rsid w:val="001D3C8D"/>
    <w:rsid w:val="001D3C94"/>
    <w:rsid w:val="001D4CBE"/>
    <w:rsid w:val="001D5893"/>
    <w:rsid w:val="001F5F52"/>
    <w:rsid w:val="00213452"/>
    <w:rsid w:val="00217224"/>
    <w:rsid w:val="00217AF6"/>
    <w:rsid w:val="002205FC"/>
    <w:rsid w:val="002224EA"/>
    <w:rsid w:val="00225C5A"/>
    <w:rsid w:val="002352FF"/>
    <w:rsid w:val="00241D7F"/>
    <w:rsid w:val="002465A2"/>
    <w:rsid w:val="0025144E"/>
    <w:rsid w:val="00251B08"/>
    <w:rsid w:val="002568DF"/>
    <w:rsid w:val="00264EF6"/>
    <w:rsid w:val="00266188"/>
    <w:rsid w:val="00270281"/>
    <w:rsid w:val="0027193F"/>
    <w:rsid w:val="00273240"/>
    <w:rsid w:val="00280499"/>
    <w:rsid w:val="00283304"/>
    <w:rsid w:val="002863C4"/>
    <w:rsid w:val="00287B1A"/>
    <w:rsid w:val="00290634"/>
    <w:rsid w:val="002A0BF5"/>
    <w:rsid w:val="002A72C5"/>
    <w:rsid w:val="002B00E8"/>
    <w:rsid w:val="002B2CE0"/>
    <w:rsid w:val="002B6570"/>
    <w:rsid w:val="002B66BF"/>
    <w:rsid w:val="002B670A"/>
    <w:rsid w:val="002C17E4"/>
    <w:rsid w:val="002C23E8"/>
    <w:rsid w:val="002C4902"/>
    <w:rsid w:val="002C5946"/>
    <w:rsid w:val="002D3213"/>
    <w:rsid w:val="002D6E54"/>
    <w:rsid w:val="002E1898"/>
    <w:rsid w:val="002E2A68"/>
    <w:rsid w:val="002E662D"/>
    <w:rsid w:val="002E685F"/>
    <w:rsid w:val="002F1443"/>
    <w:rsid w:val="002F1C1F"/>
    <w:rsid w:val="002F34DE"/>
    <w:rsid w:val="002F5400"/>
    <w:rsid w:val="002F67B6"/>
    <w:rsid w:val="00305652"/>
    <w:rsid w:val="00307607"/>
    <w:rsid w:val="0031190D"/>
    <w:rsid w:val="00311D41"/>
    <w:rsid w:val="00314CAA"/>
    <w:rsid w:val="003215C1"/>
    <w:rsid w:val="003229DC"/>
    <w:rsid w:val="0033022A"/>
    <w:rsid w:val="003302B3"/>
    <w:rsid w:val="00330B70"/>
    <w:rsid w:val="00333D93"/>
    <w:rsid w:val="003450A7"/>
    <w:rsid w:val="003610CA"/>
    <w:rsid w:val="003853FE"/>
    <w:rsid w:val="003856DC"/>
    <w:rsid w:val="0039023B"/>
    <w:rsid w:val="00392DC1"/>
    <w:rsid w:val="00394C1E"/>
    <w:rsid w:val="0039777B"/>
    <w:rsid w:val="003A0EFF"/>
    <w:rsid w:val="003A19AD"/>
    <w:rsid w:val="003A417A"/>
    <w:rsid w:val="003B0F94"/>
    <w:rsid w:val="003C4962"/>
    <w:rsid w:val="003E0C89"/>
    <w:rsid w:val="003E3946"/>
    <w:rsid w:val="003F740C"/>
    <w:rsid w:val="00400789"/>
    <w:rsid w:val="00415B0D"/>
    <w:rsid w:val="00420A19"/>
    <w:rsid w:val="004224A5"/>
    <w:rsid w:val="004227B9"/>
    <w:rsid w:val="00426318"/>
    <w:rsid w:val="00426A45"/>
    <w:rsid w:val="00436D9E"/>
    <w:rsid w:val="004500D8"/>
    <w:rsid w:val="00451E3E"/>
    <w:rsid w:val="0045662E"/>
    <w:rsid w:val="004575B4"/>
    <w:rsid w:val="0046112A"/>
    <w:rsid w:val="00461719"/>
    <w:rsid w:val="00486945"/>
    <w:rsid w:val="00497B3D"/>
    <w:rsid w:val="004A1E82"/>
    <w:rsid w:val="004B771F"/>
    <w:rsid w:val="004C0180"/>
    <w:rsid w:val="004C5002"/>
    <w:rsid w:val="004C64F1"/>
    <w:rsid w:val="004E3CFA"/>
    <w:rsid w:val="004E584B"/>
    <w:rsid w:val="004F1E79"/>
    <w:rsid w:val="004F3C96"/>
    <w:rsid w:val="00500FDD"/>
    <w:rsid w:val="005021C1"/>
    <w:rsid w:val="005022D5"/>
    <w:rsid w:val="00506805"/>
    <w:rsid w:val="00512340"/>
    <w:rsid w:val="005147D5"/>
    <w:rsid w:val="0051785E"/>
    <w:rsid w:val="00526018"/>
    <w:rsid w:val="00531A01"/>
    <w:rsid w:val="005351F7"/>
    <w:rsid w:val="00542928"/>
    <w:rsid w:val="00553FC4"/>
    <w:rsid w:val="00556D70"/>
    <w:rsid w:val="00574BFD"/>
    <w:rsid w:val="00584A67"/>
    <w:rsid w:val="00585F9B"/>
    <w:rsid w:val="00591392"/>
    <w:rsid w:val="00596366"/>
    <w:rsid w:val="005A3CAD"/>
    <w:rsid w:val="005A53DB"/>
    <w:rsid w:val="005B18BE"/>
    <w:rsid w:val="005B2319"/>
    <w:rsid w:val="005C0B5F"/>
    <w:rsid w:val="005C6E3B"/>
    <w:rsid w:val="005D018B"/>
    <w:rsid w:val="005D1260"/>
    <w:rsid w:val="005D2E26"/>
    <w:rsid w:val="005D5340"/>
    <w:rsid w:val="005D72B0"/>
    <w:rsid w:val="005F0729"/>
    <w:rsid w:val="005F1D87"/>
    <w:rsid w:val="005F355A"/>
    <w:rsid w:val="005F7478"/>
    <w:rsid w:val="00600CA5"/>
    <w:rsid w:val="00655FD8"/>
    <w:rsid w:val="00661D54"/>
    <w:rsid w:val="006642BF"/>
    <w:rsid w:val="00666AD3"/>
    <w:rsid w:val="0066714B"/>
    <w:rsid w:val="006724B5"/>
    <w:rsid w:val="006753D8"/>
    <w:rsid w:val="00677E2C"/>
    <w:rsid w:val="00684497"/>
    <w:rsid w:val="00686976"/>
    <w:rsid w:val="006961B3"/>
    <w:rsid w:val="006A39E4"/>
    <w:rsid w:val="006A41B0"/>
    <w:rsid w:val="006B4955"/>
    <w:rsid w:val="006D51F9"/>
    <w:rsid w:val="006D53B2"/>
    <w:rsid w:val="006E26B3"/>
    <w:rsid w:val="006E5B67"/>
    <w:rsid w:val="006E60BF"/>
    <w:rsid w:val="006E6410"/>
    <w:rsid w:val="006E662E"/>
    <w:rsid w:val="006F12A8"/>
    <w:rsid w:val="006F5152"/>
    <w:rsid w:val="006F5F0B"/>
    <w:rsid w:val="00704B1A"/>
    <w:rsid w:val="00704B9A"/>
    <w:rsid w:val="00706D9A"/>
    <w:rsid w:val="00711BBC"/>
    <w:rsid w:val="00713E6B"/>
    <w:rsid w:val="00715221"/>
    <w:rsid w:val="00716461"/>
    <w:rsid w:val="00731662"/>
    <w:rsid w:val="0073618E"/>
    <w:rsid w:val="00737754"/>
    <w:rsid w:val="00747BA2"/>
    <w:rsid w:val="00752ED5"/>
    <w:rsid w:val="00763066"/>
    <w:rsid w:val="00763304"/>
    <w:rsid w:val="00763DAB"/>
    <w:rsid w:val="00764113"/>
    <w:rsid w:val="007700F7"/>
    <w:rsid w:val="007775C2"/>
    <w:rsid w:val="007875A1"/>
    <w:rsid w:val="007A14D2"/>
    <w:rsid w:val="007A2294"/>
    <w:rsid w:val="007A53D5"/>
    <w:rsid w:val="007B0C79"/>
    <w:rsid w:val="007B403B"/>
    <w:rsid w:val="007C2A7C"/>
    <w:rsid w:val="007E08DE"/>
    <w:rsid w:val="007E346F"/>
    <w:rsid w:val="0080508E"/>
    <w:rsid w:val="0080661D"/>
    <w:rsid w:val="0081168D"/>
    <w:rsid w:val="0081313B"/>
    <w:rsid w:val="00820AA5"/>
    <w:rsid w:val="00822BB6"/>
    <w:rsid w:val="00822FED"/>
    <w:rsid w:val="00824B5E"/>
    <w:rsid w:val="00825FA2"/>
    <w:rsid w:val="00827A1A"/>
    <w:rsid w:val="008308A2"/>
    <w:rsid w:val="00832A56"/>
    <w:rsid w:val="00835AF2"/>
    <w:rsid w:val="00845B20"/>
    <w:rsid w:val="008525B8"/>
    <w:rsid w:val="00855B3F"/>
    <w:rsid w:val="00862A3E"/>
    <w:rsid w:val="00866812"/>
    <w:rsid w:val="0088328C"/>
    <w:rsid w:val="00886DAD"/>
    <w:rsid w:val="008970FF"/>
    <w:rsid w:val="00897352"/>
    <w:rsid w:val="008A0943"/>
    <w:rsid w:val="008A21AC"/>
    <w:rsid w:val="008B4EE9"/>
    <w:rsid w:val="008C314A"/>
    <w:rsid w:val="008C3B59"/>
    <w:rsid w:val="008D3435"/>
    <w:rsid w:val="008D452A"/>
    <w:rsid w:val="008E58FA"/>
    <w:rsid w:val="008F2677"/>
    <w:rsid w:val="008F4DDB"/>
    <w:rsid w:val="00901825"/>
    <w:rsid w:val="00902088"/>
    <w:rsid w:val="00914E1B"/>
    <w:rsid w:val="00920EE2"/>
    <w:rsid w:val="0092454E"/>
    <w:rsid w:val="00925120"/>
    <w:rsid w:val="00930EFF"/>
    <w:rsid w:val="00932ECB"/>
    <w:rsid w:val="00937E81"/>
    <w:rsid w:val="00941EBC"/>
    <w:rsid w:val="00954A63"/>
    <w:rsid w:val="009567B9"/>
    <w:rsid w:val="00957CBB"/>
    <w:rsid w:val="009709ED"/>
    <w:rsid w:val="0097572F"/>
    <w:rsid w:val="00975AF4"/>
    <w:rsid w:val="00976B93"/>
    <w:rsid w:val="00981FB4"/>
    <w:rsid w:val="00984FC8"/>
    <w:rsid w:val="00995EA3"/>
    <w:rsid w:val="00997FC0"/>
    <w:rsid w:val="009A5F05"/>
    <w:rsid w:val="009B1E7D"/>
    <w:rsid w:val="009B4BEC"/>
    <w:rsid w:val="009B5D30"/>
    <w:rsid w:val="009C0AC6"/>
    <w:rsid w:val="009C325D"/>
    <w:rsid w:val="009D22E7"/>
    <w:rsid w:val="009D2BB0"/>
    <w:rsid w:val="009E762F"/>
    <w:rsid w:val="009E796D"/>
    <w:rsid w:val="009F3B27"/>
    <w:rsid w:val="00A032E4"/>
    <w:rsid w:val="00A05F83"/>
    <w:rsid w:val="00A102D0"/>
    <w:rsid w:val="00A20260"/>
    <w:rsid w:val="00A216C1"/>
    <w:rsid w:val="00A25CB4"/>
    <w:rsid w:val="00A32836"/>
    <w:rsid w:val="00A3355B"/>
    <w:rsid w:val="00A3628F"/>
    <w:rsid w:val="00A42397"/>
    <w:rsid w:val="00A43AF2"/>
    <w:rsid w:val="00A50C5D"/>
    <w:rsid w:val="00A51569"/>
    <w:rsid w:val="00A561B9"/>
    <w:rsid w:val="00A568A6"/>
    <w:rsid w:val="00A61534"/>
    <w:rsid w:val="00A6602C"/>
    <w:rsid w:val="00A76FC6"/>
    <w:rsid w:val="00A827A4"/>
    <w:rsid w:val="00A85CAC"/>
    <w:rsid w:val="00A92FE2"/>
    <w:rsid w:val="00AB3BE3"/>
    <w:rsid w:val="00AB3D99"/>
    <w:rsid w:val="00AB4C52"/>
    <w:rsid w:val="00AC36F5"/>
    <w:rsid w:val="00AC4DAF"/>
    <w:rsid w:val="00AC69AC"/>
    <w:rsid w:val="00AC7076"/>
    <w:rsid w:val="00AD61B7"/>
    <w:rsid w:val="00AE280F"/>
    <w:rsid w:val="00AF15F8"/>
    <w:rsid w:val="00AF2F60"/>
    <w:rsid w:val="00AF67C3"/>
    <w:rsid w:val="00B008E5"/>
    <w:rsid w:val="00B1067F"/>
    <w:rsid w:val="00B12716"/>
    <w:rsid w:val="00B127B2"/>
    <w:rsid w:val="00B12CDE"/>
    <w:rsid w:val="00B1799B"/>
    <w:rsid w:val="00B20A03"/>
    <w:rsid w:val="00B24719"/>
    <w:rsid w:val="00B30025"/>
    <w:rsid w:val="00B3585F"/>
    <w:rsid w:val="00B35E60"/>
    <w:rsid w:val="00B50544"/>
    <w:rsid w:val="00B5212F"/>
    <w:rsid w:val="00B65942"/>
    <w:rsid w:val="00B7012D"/>
    <w:rsid w:val="00B806A1"/>
    <w:rsid w:val="00B82BD8"/>
    <w:rsid w:val="00B82EB1"/>
    <w:rsid w:val="00B856D7"/>
    <w:rsid w:val="00B9418F"/>
    <w:rsid w:val="00BA6A83"/>
    <w:rsid w:val="00BC0222"/>
    <w:rsid w:val="00BC7D7A"/>
    <w:rsid w:val="00BE2E76"/>
    <w:rsid w:val="00C33D8C"/>
    <w:rsid w:val="00C54DCB"/>
    <w:rsid w:val="00C562F7"/>
    <w:rsid w:val="00C61118"/>
    <w:rsid w:val="00C70A9D"/>
    <w:rsid w:val="00C70E15"/>
    <w:rsid w:val="00C713CF"/>
    <w:rsid w:val="00C71556"/>
    <w:rsid w:val="00C71CBE"/>
    <w:rsid w:val="00C740CF"/>
    <w:rsid w:val="00C81C43"/>
    <w:rsid w:val="00C8293F"/>
    <w:rsid w:val="00C92E16"/>
    <w:rsid w:val="00CA20B6"/>
    <w:rsid w:val="00CA3170"/>
    <w:rsid w:val="00CA615F"/>
    <w:rsid w:val="00CB4698"/>
    <w:rsid w:val="00CC6E43"/>
    <w:rsid w:val="00CD09EE"/>
    <w:rsid w:val="00CD16E7"/>
    <w:rsid w:val="00CD41C1"/>
    <w:rsid w:val="00CD7EF2"/>
    <w:rsid w:val="00CF3B50"/>
    <w:rsid w:val="00CF64B7"/>
    <w:rsid w:val="00D05762"/>
    <w:rsid w:val="00D0799A"/>
    <w:rsid w:val="00D23103"/>
    <w:rsid w:val="00D23A47"/>
    <w:rsid w:val="00D24752"/>
    <w:rsid w:val="00D31CC3"/>
    <w:rsid w:val="00D43103"/>
    <w:rsid w:val="00D463DD"/>
    <w:rsid w:val="00D51A41"/>
    <w:rsid w:val="00D52705"/>
    <w:rsid w:val="00D54779"/>
    <w:rsid w:val="00D5665B"/>
    <w:rsid w:val="00D61E55"/>
    <w:rsid w:val="00D67C55"/>
    <w:rsid w:val="00D705CF"/>
    <w:rsid w:val="00D768F3"/>
    <w:rsid w:val="00D915BF"/>
    <w:rsid w:val="00DA150F"/>
    <w:rsid w:val="00DA19CF"/>
    <w:rsid w:val="00DA2E10"/>
    <w:rsid w:val="00DA76E9"/>
    <w:rsid w:val="00DB0618"/>
    <w:rsid w:val="00DB1D07"/>
    <w:rsid w:val="00DC642D"/>
    <w:rsid w:val="00DD59EA"/>
    <w:rsid w:val="00DE4FF1"/>
    <w:rsid w:val="00DE5C68"/>
    <w:rsid w:val="00DF3EDB"/>
    <w:rsid w:val="00DF6F6A"/>
    <w:rsid w:val="00DF6F85"/>
    <w:rsid w:val="00E00779"/>
    <w:rsid w:val="00E0124D"/>
    <w:rsid w:val="00E029FA"/>
    <w:rsid w:val="00E0682E"/>
    <w:rsid w:val="00E07263"/>
    <w:rsid w:val="00E25A46"/>
    <w:rsid w:val="00E36ED1"/>
    <w:rsid w:val="00E45047"/>
    <w:rsid w:val="00E55881"/>
    <w:rsid w:val="00E5665F"/>
    <w:rsid w:val="00E70421"/>
    <w:rsid w:val="00E86BDE"/>
    <w:rsid w:val="00E87E47"/>
    <w:rsid w:val="00E93449"/>
    <w:rsid w:val="00E97CBA"/>
    <w:rsid w:val="00EA0CE4"/>
    <w:rsid w:val="00EB1262"/>
    <w:rsid w:val="00EB7CBE"/>
    <w:rsid w:val="00EC0F4D"/>
    <w:rsid w:val="00EC653F"/>
    <w:rsid w:val="00EE0446"/>
    <w:rsid w:val="00EE37D8"/>
    <w:rsid w:val="00EE4E87"/>
    <w:rsid w:val="00EE738D"/>
    <w:rsid w:val="00F00DF4"/>
    <w:rsid w:val="00F02827"/>
    <w:rsid w:val="00F04479"/>
    <w:rsid w:val="00F12A52"/>
    <w:rsid w:val="00F21D0A"/>
    <w:rsid w:val="00F232CF"/>
    <w:rsid w:val="00F32B4C"/>
    <w:rsid w:val="00F34CC1"/>
    <w:rsid w:val="00F35A58"/>
    <w:rsid w:val="00F36ADE"/>
    <w:rsid w:val="00F37210"/>
    <w:rsid w:val="00F44E70"/>
    <w:rsid w:val="00F456E0"/>
    <w:rsid w:val="00F513D7"/>
    <w:rsid w:val="00F55ED3"/>
    <w:rsid w:val="00F56A43"/>
    <w:rsid w:val="00F62286"/>
    <w:rsid w:val="00F764BF"/>
    <w:rsid w:val="00F77BAB"/>
    <w:rsid w:val="00F77F09"/>
    <w:rsid w:val="00F80DAA"/>
    <w:rsid w:val="00F964F9"/>
    <w:rsid w:val="00FA6975"/>
    <w:rsid w:val="00FA779A"/>
    <w:rsid w:val="00FB5D7E"/>
    <w:rsid w:val="00FC3AB8"/>
    <w:rsid w:val="00FC59FD"/>
    <w:rsid w:val="00FD041C"/>
    <w:rsid w:val="00FD5578"/>
    <w:rsid w:val="00FD582C"/>
    <w:rsid w:val="00FD6B36"/>
    <w:rsid w:val="00FD7990"/>
    <w:rsid w:val="00FE1228"/>
    <w:rsid w:val="00FE31E5"/>
    <w:rsid w:val="00FF2644"/>
    <w:rsid w:val="00FF2A3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7627BB"/>
  <w15:docId w15:val="{A17E9E75-044F-498E-B5CB-FD88F1D27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iPriority="35"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2D6E54"/>
    <w:rPr>
      <w:sz w:val="24"/>
      <w:szCs w:val="24"/>
    </w:rPr>
  </w:style>
  <w:style w:type="paragraph" w:styleId="Nadpis1">
    <w:name w:val="heading 1"/>
    <w:basedOn w:val="Normln"/>
    <w:next w:val="Normln"/>
    <w:qFormat/>
    <w:rsid w:val="002D6E54"/>
    <w:pPr>
      <w:keepNext/>
      <w:widowControl w:val="0"/>
      <w:autoSpaceDE w:val="0"/>
      <w:autoSpaceDN w:val="0"/>
      <w:adjustRightInd w:val="0"/>
      <w:spacing w:line="220" w:lineRule="atLeast"/>
      <w:jc w:val="both"/>
      <w:outlineLvl w:val="0"/>
    </w:pPr>
    <w:rPr>
      <w:b/>
      <w:bCs/>
      <w:sz w:val="18"/>
      <w:szCs w:val="18"/>
    </w:rPr>
  </w:style>
  <w:style w:type="paragraph" w:styleId="Nadpis2">
    <w:name w:val="heading 2"/>
    <w:basedOn w:val="Normln"/>
    <w:next w:val="Normln"/>
    <w:qFormat/>
    <w:rsid w:val="002D6E54"/>
    <w:pPr>
      <w:keepNext/>
      <w:widowControl w:val="0"/>
      <w:autoSpaceDE w:val="0"/>
      <w:autoSpaceDN w:val="0"/>
      <w:adjustRightInd w:val="0"/>
      <w:spacing w:line="220" w:lineRule="atLeast"/>
      <w:jc w:val="both"/>
      <w:outlineLvl w:val="1"/>
    </w:pPr>
    <w:rPr>
      <w:b/>
      <w:bCs/>
      <w:color w:val="000000"/>
      <w:sz w:val="22"/>
      <w:szCs w:val="18"/>
    </w:rPr>
  </w:style>
  <w:style w:type="paragraph" w:styleId="Nadpis3">
    <w:name w:val="heading 3"/>
    <w:basedOn w:val="Normln"/>
    <w:next w:val="Normln"/>
    <w:qFormat/>
    <w:rsid w:val="002D6E54"/>
    <w:pPr>
      <w:keepNext/>
      <w:widowControl w:val="0"/>
      <w:tabs>
        <w:tab w:val="left" w:pos="283"/>
      </w:tabs>
      <w:autoSpaceDE w:val="0"/>
      <w:autoSpaceDN w:val="0"/>
      <w:adjustRightInd w:val="0"/>
      <w:spacing w:before="113" w:after="198" w:line="220" w:lineRule="atLeast"/>
      <w:jc w:val="center"/>
      <w:outlineLvl w:val="2"/>
    </w:pPr>
    <w:rPr>
      <w:b/>
      <w:bCs/>
      <w:color w:val="000000"/>
      <w:sz w:val="20"/>
      <w:szCs w:val="20"/>
    </w:rPr>
  </w:style>
  <w:style w:type="paragraph" w:styleId="Nadpis4">
    <w:name w:val="heading 4"/>
    <w:basedOn w:val="Normln"/>
    <w:next w:val="Normln"/>
    <w:qFormat/>
    <w:rsid w:val="002D6E54"/>
    <w:pPr>
      <w:keepNext/>
      <w:widowControl w:val="0"/>
      <w:tabs>
        <w:tab w:val="left" w:pos="283"/>
      </w:tabs>
      <w:autoSpaceDE w:val="0"/>
      <w:autoSpaceDN w:val="0"/>
      <w:adjustRightInd w:val="0"/>
      <w:spacing w:after="198" w:line="220" w:lineRule="atLeast"/>
      <w:jc w:val="center"/>
      <w:outlineLvl w:val="3"/>
    </w:pPr>
    <w:rPr>
      <w:b/>
      <w:bCs/>
      <w:color w:val="000000"/>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3">
    <w:name w:val="toc 3"/>
    <w:basedOn w:val="Normln"/>
    <w:next w:val="Normln"/>
    <w:autoRedefine/>
    <w:semiHidden/>
    <w:rsid w:val="002D6E54"/>
    <w:pPr>
      <w:ind w:left="480"/>
    </w:pPr>
    <w:rPr>
      <w:i/>
      <w:iCs/>
      <w:lang w:eastAsia="sk-SK"/>
    </w:rPr>
  </w:style>
  <w:style w:type="character" w:styleId="Hypertextovodkaz">
    <w:name w:val="Hyperlink"/>
    <w:uiPriority w:val="99"/>
    <w:rsid w:val="002D6E54"/>
    <w:rPr>
      <w:color w:val="0000FF"/>
      <w:u w:val="single"/>
    </w:rPr>
  </w:style>
  <w:style w:type="character" w:styleId="Sledovanodkaz">
    <w:name w:val="FollowedHyperlink"/>
    <w:rsid w:val="002D6E54"/>
    <w:rPr>
      <w:color w:val="800080"/>
      <w:u w:val="single"/>
    </w:rPr>
  </w:style>
  <w:style w:type="paragraph" w:styleId="Zkladntext">
    <w:name w:val="Body Text"/>
    <w:basedOn w:val="Normln"/>
    <w:rsid w:val="002D6E54"/>
    <w:pPr>
      <w:spacing w:after="120"/>
      <w:jc w:val="both"/>
    </w:pPr>
    <w:rPr>
      <w:rFonts w:ascii="Arial" w:hAnsi="Arial"/>
      <w:bCs/>
      <w:sz w:val="20"/>
      <w:szCs w:val="20"/>
    </w:rPr>
  </w:style>
  <w:style w:type="paragraph" w:styleId="Zkladntext2">
    <w:name w:val="Body Text 2"/>
    <w:basedOn w:val="Normln"/>
    <w:rsid w:val="002D6E54"/>
    <w:rPr>
      <w:sz w:val="18"/>
    </w:rPr>
  </w:style>
  <w:style w:type="paragraph" w:styleId="Zkladntext3">
    <w:name w:val="Body Text 3"/>
    <w:basedOn w:val="Normln"/>
    <w:rsid w:val="002D6E54"/>
    <w:pPr>
      <w:jc w:val="both"/>
    </w:pPr>
    <w:rPr>
      <w:sz w:val="18"/>
    </w:rPr>
  </w:style>
  <w:style w:type="paragraph" w:styleId="Zhlav">
    <w:name w:val="header"/>
    <w:basedOn w:val="Normln"/>
    <w:link w:val="ZhlavChar"/>
    <w:rsid w:val="002D6E54"/>
    <w:pPr>
      <w:tabs>
        <w:tab w:val="center" w:pos="4536"/>
        <w:tab w:val="right" w:pos="9072"/>
      </w:tabs>
    </w:pPr>
  </w:style>
  <w:style w:type="paragraph" w:styleId="Zpat">
    <w:name w:val="footer"/>
    <w:basedOn w:val="Normln"/>
    <w:rsid w:val="002D6E54"/>
    <w:pPr>
      <w:tabs>
        <w:tab w:val="center" w:pos="4536"/>
        <w:tab w:val="right" w:pos="9072"/>
      </w:tabs>
    </w:pPr>
  </w:style>
  <w:style w:type="paragraph" w:styleId="Zkladntextodsazen3">
    <w:name w:val="Body Text Indent 3"/>
    <w:basedOn w:val="Normln"/>
    <w:rsid w:val="00A42397"/>
    <w:pPr>
      <w:spacing w:after="120"/>
      <w:ind w:left="283"/>
    </w:pPr>
    <w:rPr>
      <w:sz w:val="16"/>
      <w:szCs w:val="16"/>
    </w:rPr>
  </w:style>
  <w:style w:type="character" w:styleId="slostrnky">
    <w:name w:val="page number"/>
    <w:basedOn w:val="Standardnpsmoodstavce"/>
    <w:rsid w:val="00C71556"/>
  </w:style>
  <w:style w:type="paragraph" w:styleId="Textbubliny">
    <w:name w:val="Balloon Text"/>
    <w:basedOn w:val="Normln"/>
    <w:semiHidden/>
    <w:rsid w:val="00EC653F"/>
    <w:rPr>
      <w:rFonts w:ascii="Tahoma" w:hAnsi="Tahoma" w:cs="Tahoma"/>
      <w:sz w:val="16"/>
      <w:szCs w:val="16"/>
    </w:rPr>
  </w:style>
  <w:style w:type="character" w:customStyle="1" w:styleId="platne1">
    <w:name w:val="platne1"/>
    <w:basedOn w:val="Standardnpsmoodstavce"/>
    <w:rsid w:val="00930EFF"/>
  </w:style>
  <w:style w:type="paragraph" w:styleId="Odstavecseseznamem">
    <w:name w:val="List Paragraph"/>
    <w:aliases w:val="Nad,Odstavec cíl se seznamem,Odstavec se seznamem5,Odstavec_muj,Odrážky,Odstavec se seznamem a odrážkou,1 úroveň Odstavec se seznamem,List Paragraph (Czech Tourism),Odstavec,Reference List,Bullet Number,Bullet List"/>
    <w:basedOn w:val="Normln"/>
    <w:link w:val="OdstavecseseznamemChar"/>
    <w:uiPriority w:val="34"/>
    <w:qFormat/>
    <w:rsid w:val="007E346F"/>
    <w:pPr>
      <w:ind w:left="720"/>
      <w:contextualSpacing/>
    </w:pPr>
  </w:style>
  <w:style w:type="character" w:styleId="Odkaznakoment">
    <w:name w:val="annotation reference"/>
    <w:rsid w:val="007700F7"/>
    <w:rPr>
      <w:sz w:val="16"/>
      <w:szCs w:val="16"/>
    </w:rPr>
  </w:style>
  <w:style w:type="paragraph" w:styleId="Textkomente">
    <w:name w:val="annotation text"/>
    <w:basedOn w:val="Normln"/>
    <w:link w:val="TextkomenteChar"/>
    <w:rsid w:val="007700F7"/>
    <w:rPr>
      <w:sz w:val="20"/>
      <w:szCs w:val="20"/>
    </w:rPr>
  </w:style>
  <w:style w:type="character" w:customStyle="1" w:styleId="TextkomenteChar">
    <w:name w:val="Text komentáře Char"/>
    <w:basedOn w:val="Standardnpsmoodstavce"/>
    <w:link w:val="Textkomente"/>
    <w:rsid w:val="007700F7"/>
  </w:style>
  <w:style w:type="paragraph" w:styleId="Pedmtkomente">
    <w:name w:val="annotation subject"/>
    <w:basedOn w:val="Textkomente"/>
    <w:next w:val="Textkomente"/>
    <w:link w:val="PedmtkomenteChar"/>
    <w:rsid w:val="007700F7"/>
    <w:rPr>
      <w:b/>
      <w:bCs/>
    </w:rPr>
  </w:style>
  <w:style w:type="character" w:customStyle="1" w:styleId="PedmtkomenteChar">
    <w:name w:val="Předmět komentáře Char"/>
    <w:link w:val="Pedmtkomente"/>
    <w:rsid w:val="007700F7"/>
    <w:rPr>
      <w:b/>
      <w:bCs/>
    </w:rPr>
  </w:style>
  <w:style w:type="paragraph" w:customStyle="1" w:styleId="slolnku">
    <w:name w:val="Číslo článku"/>
    <w:basedOn w:val="Normln"/>
    <w:next w:val="Normln"/>
    <w:rsid w:val="00095FB8"/>
    <w:pPr>
      <w:keepNext/>
      <w:numPr>
        <w:numId w:val="2"/>
      </w:numPr>
      <w:tabs>
        <w:tab w:val="left" w:pos="0"/>
        <w:tab w:val="left" w:pos="284"/>
        <w:tab w:val="left" w:pos="1701"/>
      </w:tabs>
      <w:spacing w:before="160" w:after="40"/>
      <w:jc w:val="center"/>
    </w:pPr>
    <w:rPr>
      <w:b/>
      <w:szCs w:val="20"/>
    </w:rPr>
  </w:style>
  <w:style w:type="paragraph" w:customStyle="1" w:styleId="Textodst1sl">
    <w:name w:val="Text odst.1čísl"/>
    <w:basedOn w:val="Normln"/>
    <w:link w:val="Textodst1slChar"/>
    <w:rsid w:val="00095FB8"/>
    <w:pPr>
      <w:numPr>
        <w:ilvl w:val="1"/>
        <w:numId w:val="2"/>
      </w:numPr>
      <w:spacing w:before="80"/>
      <w:jc w:val="both"/>
      <w:outlineLvl w:val="1"/>
    </w:pPr>
    <w:rPr>
      <w:szCs w:val="20"/>
    </w:rPr>
  </w:style>
  <w:style w:type="character" w:customStyle="1" w:styleId="Textodst1slChar">
    <w:name w:val="Text odst.1čísl Char"/>
    <w:link w:val="Textodst1sl"/>
    <w:rsid w:val="00095FB8"/>
    <w:rPr>
      <w:sz w:val="24"/>
    </w:rPr>
  </w:style>
  <w:style w:type="paragraph" w:customStyle="1" w:styleId="Textodst3psmena">
    <w:name w:val="Text odst. 3 písmena"/>
    <w:basedOn w:val="Textodst1sl"/>
    <w:rsid w:val="00095FB8"/>
    <w:pPr>
      <w:numPr>
        <w:ilvl w:val="2"/>
      </w:numPr>
      <w:tabs>
        <w:tab w:val="clear" w:pos="567"/>
        <w:tab w:val="num" w:pos="2520"/>
      </w:tabs>
      <w:spacing w:before="0"/>
      <w:ind w:left="2520" w:hanging="360"/>
      <w:outlineLvl w:val="3"/>
    </w:pPr>
  </w:style>
  <w:style w:type="paragraph" w:customStyle="1" w:styleId="Nzevlnku">
    <w:name w:val="Název článku"/>
    <w:basedOn w:val="slolnku"/>
    <w:next w:val="Normln"/>
    <w:rsid w:val="00095FB8"/>
    <w:pPr>
      <w:numPr>
        <w:numId w:val="0"/>
      </w:numPr>
      <w:spacing w:before="0" w:after="0"/>
      <w:outlineLvl w:val="0"/>
    </w:pPr>
  </w:style>
  <w:style w:type="paragraph" w:styleId="Normlnweb">
    <w:name w:val="Normal (Web)"/>
    <w:basedOn w:val="Normln"/>
    <w:uiPriority w:val="99"/>
    <w:unhideWhenUsed/>
    <w:rsid w:val="00A032E4"/>
    <w:pPr>
      <w:spacing w:before="100" w:beforeAutospacing="1" w:after="100" w:afterAutospacing="1"/>
    </w:pPr>
  </w:style>
  <w:style w:type="character" w:styleId="Siln">
    <w:name w:val="Strong"/>
    <w:basedOn w:val="Standardnpsmoodstavce"/>
    <w:uiPriority w:val="22"/>
    <w:qFormat/>
    <w:rsid w:val="00A032E4"/>
    <w:rPr>
      <w:b/>
      <w:bCs/>
    </w:rPr>
  </w:style>
  <w:style w:type="character" w:customStyle="1" w:styleId="Nevyeenzmnka1">
    <w:name w:val="Nevyřešená zmínka1"/>
    <w:basedOn w:val="Standardnpsmoodstavce"/>
    <w:uiPriority w:val="99"/>
    <w:semiHidden/>
    <w:unhideWhenUsed/>
    <w:rsid w:val="004C0180"/>
    <w:rPr>
      <w:color w:val="605E5C"/>
      <w:shd w:val="clear" w:color="auto" w:fill="E1DFDD"/>
    </w:rPr>
  </w:style>
  <w:style w:type="table" w:styleId="Mkatabulky">
    <w:name w:val="Table Grid"/>
    <w:basedOn w:val="Normlntabulka"/>
    <w:uiPriority w:val="39"/>
    <w:rsid w:val="00266188"/>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Normln"/>
    <w:rsid w:val="009709ED"/>
    <w:pPr>
      <w:spacing w:before="120"/>
    </w:pPr>
    <w:rPr>
      <w:rFonts w:ascii="Trebuchet MS" w:hAnsi="Trebuchet MS"/>
      <w:sz w:val="18"/>
      <w:lang w:eastAsia="en-US"/>
    </w:rPr>
  </w:style>
  <w:style w:type="paragraph" w:customStyle="1" w:styleId="TableHeaderCentered">
    <w:name w:val="Table Header Centered"/>
    <w:basedOn w:val="Normln"/>
    <w:rsid w:val="009709ED"/>
    <w:pPr>
      <w:spacing w:before="180" w:after="120"/>
      <w:jc w:val="center"/>
    </w:pPr>
    <w:rPr>
      <w:rFonts w:ascii="Trebuchet MS" w:hAnsi="Trebuchet MS"/>
      <w:b/>
      <w:bCs/>
      <w:sz w:val="18"/>
      <w:szCs w:val="20"/>
      <w:lang w:eastAsia="en-US"/>
    </w:rPr>
  </w:style>
  <w:style w:type="paragraph" w:styleId="Titulek">
    <w:name w:val="caption"/>
    <w:basedOn w:val="Normln"/>
    <w:next w:val="Normln"/>
    <w:uiPriority w:val="35"/>
    <w:unhideWhenUsed/>
    <w:qFormat/>
    <w:rsid w:val="00D463DD"/>
    <w:pPr>
      <w:spacing w:after="200"/>
    </w:pPr>
    <w:rPr>
      <w:i/>
      <w:iCs/>
      <w:color w:val="44546A" w:themeColor="text2"/>
      <w:sz w:val="18"/>
      <w:szCs w:val="18"/>
    </w:rPr>
  </w:style>
  <w:style w:type="character" w:customStyle="1" w:styleId="ZhlavChar">
    <w:name w:val="Záhlaví Char"/>
    <w:basedOn w:val="Standardnpsmoodstavce"/>
    <w:link w:val="Zhlav"/>
    <w:rsid w:val="005C0B5F"/>
    <w:rPr>
      <w:sz w:val="24"/>
      <w:szCs w:val="24"/>
    </w:rPr>
  </w:style>
  <w:style w:type="character" w:customStyle="1" w:styleId="apple-converted-space">
    <w:name w:val="apple-converted-space"/>
    <w:basedOn w:val="Standardnpsmoodstavce"/>
    <w:rsid w:val="005C0B5F"/>
  </w:style>
  <w:style w:type="paragraph" w:styleId="Revize">
    <w:name w:val="Revision"/>
    <w:hidden/>
    <w:uiPriority w:val="99"/>
    <w:semiHidden/>
    <w:rsid w:val="00213452"/>
    <w:rPr>
      <w:sz w:val="24"/>
      <w:szCs w:val="24"/>
    </w:rPr>
  </w:style>
  <w:style w:type="character" w:styleId="Nevyeenzmnka">
    <w:name w:val="Unresolved Mention"/>
    <w:basedOn w:val="Standardnpsmoodstavce"/>
    <w:uiPriority w:val="99"/>
    <w:semiHidden/>
    <w:unhideWhenUsed/>
    <w:rsid w:val="009E762F"/>
    <w:rPr>
      <w:color w:val="605E5C"/>
      <w:shd w:val="clear" w:color="auto" w:fill="E1DFDD"/>
    </w:rPr>
  </w:style>
  <w:style w:type="character" w:customStyle="1" w:styleId="OdstavecseseznamemChar">
    <w:name w:val="Odstavec se seznamem Char"/>
    <w:aliases w:val="Nad Char,Odstavec cíl se seznamem Char,Odstavec se seznamem5 Char,Odstavec_muj Char,Odrážky Char,Odstavec se seznamem a odrážkou Char,1 úroveň Odstavec se seznamem Char,List Paragraph (Czech Tourism) Char,Odstavec Char"/>
    <w:basedOn w:val="Standardnpsmoodstavce"/>
    <w:link w:val="Odstavecseseznamem"/>
    <w:uiPriority w:val="34"/>
    <w:qFormat/>
    <w:locked/>
    <w:rsid w:val="0009509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0244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akturace@nemocnicerk.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ace@nemocnicenachod.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394A19108D1864DB7CE0B0E44D6A3B1" ma:contentTypeVersion="5" ma:contentTypeDescription="Vytvoří nový dokument" ma:contentTypeScope="" ma:versionID="c443705f7b1c72eef97ce2497c75aff4">
  <xsd:schema xmlns:xsd="http://www.w3.org/2001/XMLSchema" xmlns:xs="http://www.w3.org/2001/XMLSchema" xmlns:p="http://schemas.microsoft.com/office/2006/metadata/properties" xmlns:ns2="28b3724e-aea7-492e-97e4-e1472e8521bd" xmlns:ns3="167196ca-5a70-4804-922e-b0236fa706ae" targetNamespace="http://schemas.microsoft.com/office/2006/metadata/properties" ma:root="true" ma:fieldsID="4165e922e8e32ee7eae7c6bd8e44ac15" ns2:_="" ns3:_="">
    <xsd:import namespace="28b3724e-aea7-492e-97e4-e1472e8521bd"/>
    <xsd:import namespace="167196ca-5a70-4804-922e-b0236fa706a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b3724e-aea7-492e-97e4-e1472e8521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7196ca-5a70-4804-922e-b0236fa706ae" elementFormDefault="qualified">
    <xsd:import namespace="http://schemas.microsoft.com/office/2006/documentManagement/types"/>
    <xsd:import namespace="http://schemas.microsoft.com/office/infopath/2007/PartnerControls"/>
    <xsd:element name="SharedWithUsers" ma:index="1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45655EA-50D1-42DC-8028-9ADA207945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b3724e-aea7-492e-97e4-e1472e8521bd"/>
    <ds:schemaRef ds:uri="167196ca-5a70-4804-922e-b0236fa706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A11443B-30E0-4755-9886-5F84C495939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7616E2B-B5D9-4A38-AE0D-44AC208C4461}">
  <ds:schemaRefs>
    <ds:schemaRef ds:uri="http://schemas.openxmlformats.org/officeDocument/2006/bibliography"/>
  </ds:schemaRefs>
</ds:datastoreItem>
</file>

<file path=customXml/itemProps4.xml><?xml version="1.0" encoding="utf-8"?>
<ds:datastoreItem xmlns:ds="http://schemas.openxmlformats.org/officeDocument/2006/customXml" ds:itemID="{3BA6AF3E-8D94-4D17-8F62-3E2E3C536B9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7102</Words>
  <Characters>41906</Characters>
  <Application>Microsoft Office Word</Application>
  <DocSecurity>0</DocSecurity>
  <Lines>349</Lines>
  <Paragraphs>97</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48911</CharactersWithSpaces>
  <SharedDoc>false</SharedDoc>
  <HyperlinkBase/>
  <HLinks>
    <vt:vector size="6" baseType="variant">
      <vt:variant>
        <vt:i4>7929917</vt:i4>
      </vt:variant>
      <vt:variant>
        <vt:i4>0</vt:i4>
      </vt:variant>
      <vt:variant>
        <vt:i4>0</vt:i4>
      </vt:variant>
      <vt:variant>
        <vt:i4>5</vt:i4>
      </vt:variant>
      <vt:variant>
        <vt:lpwstr>http://www.medicalc.cz/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Bohuslav Hrabčuk</dc:creator>
  <cp:keywords/>
  <dc:description/>
  <cp:lastModifiedBy>Mária Bosnovičová</cp:lastModifiedBy>
  <cp:revision>3</cp:revision>
  <cp:lastPrinted>2006-08-29T11:38:00Z</cp:lastPrinted>
  <dcterms:created xsi:type="dcterms:W3CDTF">2025-01-17T09:04:00Z</dcterms:created>
  <dcterms:modified xsi:type="dcterms:W3CDTF">2025-01-17T13:22:00Z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0x0101004394A19108D1864DB7CE0B0E44D6A3B1</vt:lpwstr>
  </property>
</Properties>
</file>